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34B7C" w14:textId="4D6FA1E2" w:rsidR="00FE7708" w:rsidRPr="00D573E6" w:rsidRDefault="00294745" w:rsidP="00E83E8F">
      <w:pPr>
        <w:pBdr>
          <w:left w:val="single" w:sz="48" w:space="4" w:color="2E74B5" w:themeColor="accent1" w:themeShade="BF"/>
        </w:pBdr>
        <w:spacing w:after="0" w:line="240" w:lineRule="auto"/>
        <w:ind w:right="-142"/>
        <w:jc w:val="center"/>
        <w:rPr>
          <w:rFonts w:ascii="Arial" w:hAnsi="Arial" w:cs="Arial"/>
          <w:b/>
          <w:sz w:val="32"/>
          <w:szCs w:val="32"/>
        </w:rPr>
      </w:pPr>
      <w:r w:rsidRPr="00D573E6">
        <w:rPr>
          <w:rFonts w:ascii="Arial" w:hAnsi="Arial" w:cs="Arial"/>
          <w:b/>
          <w:sz w:val="32"/>
          <w:szCs w:val="32"/>
        </w:rPr>
        <w:t xml:space="preserve">ANALIZA </w:t>
      </w:r>
      <w:r w:rsidR="007F7543" w:rsidRPr="00D573E6">
        <w:rPr>
          <w:rFonts w:ascii="Arial" w:hAnsi="Arial" w:cs="Arial"/>
          <w:b/>
          <w:sz w:val="32"/>
          <w:szCs w:val="32"/>
        </w:rPr>
        <w:t xml:space="preserve">ODDZIAŁYWANIA </w:t>
      </w:r>
      <w:r w:rsidRPr="00D573E6">
        <w:rPr>
          <w:rFonts w:ascii="Arial" w:hAnsi="Arial" w:cs="Arial"/>
          <w:b/>
          <w:sz w:val="32"/>
          <w:szCs w:val="32"/>
        </w:rPr>
        <w:t xml:space="preserve">PROJEKTU </w:t>
      </w:r>
      <w:r w:rsidR="007F7543" w:rsidRPr="00D573E6">
        <w:rPr>
          <w:rFonts w:ascii="Arial" w:hAnsi="Arial" w:cs="Arial"/>
          <w:b/>
          <w:sz w:val="32"/>
          <w:szCs w:val="32"/>
        </w:rPr>
        <w:t>NA ŚRODOWISKO</w:t>
      </w:r>
      <w:r w:rsidR="00E83E8F" w:rsidRPr="00D573E6">
        <w:rPr>
          <w:rFonts w:ascii="Arial" w:hAnsi="Arial" w:cs="Arial"/>
          <w:b/>
          <w:sz w:val="32"/>
          <w:szCs w:val="32"/>
        </w:rPr>
        <w:t xml:space="preserve"> Z UWZGLĘDNIENIEM ZASADY „NIE CZYŃ ZNACZĄCEJ SZKODY” (ZASADY DNSH)</w:t>
      </w:r>
    </w:p>
    <w:p w14:paraId="7E037C94" w14:textId="77777777" w:rsidR="00424087" w:rsidRPr="003C5353" w:rsidRDefault="00421C20" w:rsidP="00A47987">
      <w:pPr>
        <w:rPr>
          <w:rFonts w:ascii="Arial" w:hAnsi="Arial"/>
          <w:i/>
          <w:color w:val="FFFFFF"/>
          <w:sz w:val="16"/>
        </w:rPr>
      </w:pPr>
      <w:r w:rsidRPr="003C5353">
        <w:rPr>
          <w:rFonts w:ascii="Arial" w:hAnsi="Arial"/>
          <w:i/>
          <w:color w:val="FFFFFF"/>
          <w:sz w:val="16"/>
        </w:rPr>
        <w:t xml:space="preserve">                 </w:t>
      </w:r>
    </w:p>
    <w:p w14:paraId="66CF443B" w14:textId="6BD98663" w:rsidR="00FE7708" w:rsidRPr="00294745" w:rsidRDefault="009E5013" w:rsidP="00FE7708">
      <w:pPr>
        <w:spacing w:before="120" w:after="0" w:line="240" w:lineRule="auto"/>
        <w:ind w:left="-34"/>
        <w:rPr>
          <w:rFonts w:ascii="Arial" w:hAnsi="Arial" w:cs="Arial"/>
          <w:b/>
          <w:spacing w:val="-2"/>
          <w:sz w:val="24"/>
        </w:rPr>
      </w:pPr>
      <w:r w:rsidRPr="00294745">
        <w:rPr>
          <w:rFonts w:ascii="Arial" w:hAnsi="Arial" w:cs="Arial"/>
          <w:sz w:val="24"/>
          <w:szCs w:val="18"/>
        </w:rPr>
        <w:t>N</w:t>
      </w:r>
      <w:r w:rsidR="00FE7708" w:rsidRPr="00294745">
        <w:rPr>
          <w:rFonts w:ascii="Arial" w:hAnsi="Arial" w:cs="Arial"/>
          <w:sz w:val="24"/>
          <w:szCs w:val="18"/>
        </w:rPr>
        <w:t xml:space="preserve">azwa </w:t>
      </w:r>
      <w:r w:rsidR="00ED16A5" w:rsidRPr="00294745">
        <w:rPr>
          <w:rFonts w:ascii="Arial" w:hAnsi="Arial" w:cs="Arial"/>
          <w:sz w:val="24"/>
          <w:szCs w:val="18"/>
        </w:rPr>
        <w:t>Wnioskodawcy</w:t>
      </w:r>
      <w:r w:rsidR="00FE7708" w:rsidRPr="00294745">
        <w:rPr>
          <w:rFonts w:ascii="Arial" w:hAnsi="Arial" w:cs="Arial"/>
          <w:sz w:val="24"/>
          <w:szCs w:val="18"/>
        </w:rPr>
        <w:t>:</w:t>
      </w:r>
    </w:p>
    <w:p w14:paraId="38797F0C" w14:textId="77777777" w:rsidR="00FE7708" w:rsidRPr="00FE7708" w:rsidRDefault="00AA32B5" w:rsidP="007F7543">
      <w:pPr>
        <w:spacing w:before="120" w:after="240" w:line="240" w:lineRule="auto"/>
        <w:ind w:right="118"/>
        <w:rPr>
          <w:rFonts w:cs="Calibri"/>
          <w:sz w:val="24"/>
          <w:szCs w:val="18"/>
        </w:rPr>
      </w:pPr>
      <w:r>
        <w:rPr>
          <w:noProof/>
          <w:lang w:eastAsia="pl-PL"/>
        </w:rPr>
        <mc:AlternateContent>
          <mc:Choice Requires="wps">
            <w:drawing>
              <wp:inline distT="0" distB="0" distL="0" distR="0" wp14:anchorId="22F30899" wp14:editId="0A428451">
                <wp:extent cx="6372000" cy="482803"/>
                <wp:effectExtent l="0" t="0" r="10160" b="12700"/>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482803"/>
                        </a:xfrm>
                        <a:prstGeom prst="rect">
                          <a:avLst/>
                        </a:prstGeom>
                        <a:solidFill>
                          <a:srgbClr val="FFFFFF"/>
                        </a:solidFill>
                        <a:ln w="9525">
                          <a:solidFill>
                            <a:srgbClr val="000000"/>
                          </a:solidFill>
                          <a:miter lim="800000"/>
                          <a:headEnd/>
                          <a:tailEnd/>
                        </a:ln>
                      </wps:spPr>
                      <wps:txbx>
                        <w:txbxContent>
                          <w:p w14:paraId="4028E67B"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type w14:anchorId="22F30899" id="_x0000_t202" coordsize="21600,21600" o:spt="202" path="m,l,21600r21600,l21600,xe">
                <v:stroke joinstyle="miter"/>
                <v:path gradientshapeok="t" o:connecttype="rect"/>
              </v:shapetype>
              <v:shape id="Pole tekstowe 2" o:spid="_x0000_s1026" type="#_x0000_t202" style="width:501.75pt;height: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">
                <v:textbox>
                  <w:txbxContent>
                    <w:p w14:paraId="4028E67B" w14:textId="77777777" w:rsidR="00FE7708" w:rsidRPr="00016182" w:rsidRDefault="00FE7708" w:rsidP="00ED16A5">
                      <w:pPr>
                        <w:spacing w:after="0" w:line="240" w:lineRule="auto"/>
                        <w:rPr>
                          <w:sz w:val="24"/>
                        </w:rPr>
                      </w:pPr>
                    </w:p>
                  </w:txbxContent>
                </v:textbox>
                <w10:anchorlock/>
              </v:shape>
            </w:pict>
          </mc:Fallback>
        </mc:AlternateContent>
      </w:r>
    </w:p>
    <w:p w14:paraId="280BD39D" w14:textId="77777777" w:rsidR="00FE7708" w:rsidRPr="00294745" w:rsidRDefault="009E5013" w:rsidP="00FE7708">
      <w:pPr>
        <w:spacing w:before="120" w:after="0" w:line="360" w:lineRule="auto"/>
        <w:ind w:left="-34"/>
        <w:rPr>
          <w:rFonts w:ascii="Arial" w:hAnsi="Arial" w:cs="Arial"/>
          <w:b/>
          <w:spacing w:val="-2"/>
          <w:sz w:val="24"/>
        </w:rPr>
      </w:pPr>
      <w:r w:rsidRPr="00294745">
        <w:rPr>
          <w:rFonts w:ascii="Arial" w:hAnsi="Arial" w:cs="Arial"/>
          <w:sz w:val="24"/>
          <w:szCs w:val="18"/>
        </w:rPr>
        <w:t>T</w:t>
      </w:r>
      <w:r w:rsidR="00FE7708" w:rsidRPr="00294745">
        <w:rPr>
          <w:rFonts w:ascii="Arial" w:hAnsi="Arial" w:cs="Arial"/>
          <w:sz w:val="24"/>
          <w:szCs w:val="18"/>
        </w:rPr>
        <w:t>ytuł projektu:</w:t>
      </w:r>
    </w:p>
    <w:p w14:paraId="68C20939" w14:textId="77777777" w:rsidR="00FE7708" w:rsidRDefault="00AA32B5" w:rsidP="00FE7708">
      <w:pPr>
        <w:rPr>
          <w:rFonts w:asciiTheme="minorHAnsi" w:hAnsiTheme="minorHAnsi" w:cstheme="minorHAnsi"/>
          <w:i/>
          <w:color w:val="FFFFFF"/>
          <w:sz w:val="24"/>
          <w:szCs w:val="24"/>
        </w:rPr>
      </w:pPr>
      <w:r>
        <w:rPr>
          <w:noProof/>
          <w:lang w:eastAsia="pl-PL"/>
        </w:rPr>
        <mc:AlternateContent>
          <mc:Choice Requires="wps">
            <w:drawing>
              <wp:inline distT="0" distB="0" distL="0" distR="0" wp14:anchorId="1B9C1CB4" wp14:editId="3DD94328">
                <wp:extent cx="6372000" cy="570585"/>
                <wp:effectExtent l="0" t="0" r="10160" b="2032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570585"/>
                        </a:xfrm>
                        <a:prstGeom prst="rect">
                          <a:avLst/>
                        </a:prstGeom>
                        <a:solidFill>
                          <a:srgbClr val="FFFFFF"/>
                        </a:solidFill>
                        <a:ln w="9525">
                          <a:solidFill>
                            <a:srgbClr val="000000"/>
                          </a:solidFill>
                          <a:miter lim="800000"/>
                          <a:headEnd/>
                          <a:tailEnd/>
                        </a:ln>
                      </wps:spPr>
                      <wps:txbx>
                        <w:txbxContent>
                          <w:p w14:paraId="4504B0C4"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 w14:anchorId="1B9C1CB4" id="_x0000_s1027" type="#_x0000_t202" style="width:501.75pt;height:4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">
                <v:textbox>
                  <w:txbxContent>
                    <w:p w14:paraId="4504B0C4" w14:textId="77777777" w:rsidR="00FE7708" w:rsidRPr="00016182" w:rsidRDefault="00FE7708" w:rsidP="00ED16A5">
                      <w:pPr>
                        <w:spacing w:after="0" w:line="240" w:lineRule="auto"/>
                        <w:rPr>
                          <w:sz w:val="24"/>
                        </w:rPr>
                      </w:pPr>
                    </w:p>
                  </w:txbxContent>
                </v:textbox>
                <w10:anchorlock/>
              </v:shape>
            </w:pict>
          </mc:Fallback>
        </mc:AlternateContent>
      </w:r>
    </w:p>
    <w:p w14:paraId="57108DC8" w14:textId="77777777" w:rsidR="007F7543" w:rsidRDefault="007F7543" w:rsidP="0033526C">
      <w:pPr>
        <w:spacing w:after="0" w:line="360" w:lineRule="auto"/>
        <w:rPr>
          <w:rFonts w:ascii="Arial" w:eastAsia="Times New Roman" w:hAnsi="Arial" w:cs="Arial"/>
          <w:sz w:val="20"/>
          <w:szCs w:val="20"/>
          <w:lang w:eastAsia="pl-PL"/>
        </w:rPr>
      </w:pPr>
    </w:p>
    <w:p w14:paraId="751B715E" w14:textId="0EA24606" w:rsidR="00F55A61" w:rsidRPr="004809EA" w:rsidRDefault="00440572" w:rsidP="004809EA">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440572">
        <w:rPr>
          <w:rFonts w:ascii="Arial" w:eastAsia="Times New Roman" w:hAnsi="Arial" w:cs="Arial"/>
          <w:b/>
          <w:bCs/>
          <w:color w:val="1F3864" w:themeColor="accent5" w:themeShade="80"/>
          <w:sz w:val="24"/>
          <w:szCs w:val="24"/>
          <w:lang w:eastAsia="pl-PL"/>
        </w:rPr>
        <w:t>Uwaga</w:t>
      </w:r>
      <w:r w:rsidRPr="00440572">
        <w:rPr>
          <w:rFonts w:ascii="Arial" w:eastAsia="Times New Roman" w:hAnsi="Arial" w:cs="Arial"/>
          <w:bCs/>
          <w:color w:val="1F3864" w:themeColor="accent5" w:themeShade="80"/>
          <w:sz w:val="24"/>
          <w:szCs w:val="24"/>
          <w:lang w:eastAsia="pl-PL"/>
        </w:rPr>
        <w:t>: W polach opisowych należy usunąć instrukcję wypełniania i zastąpić ją właściwym opisem.</w:t>
      </w:r>
    </w:p>
    <w:p w14:paraId="4B9E6583" w14:textId="77777777" w:rsidR="00294745" w:rsidRDefault="00294745" w:rsidP="0033526C">
      <w:pPr>
        <w:spacing w:after="0" w:line="360" w:lineRule="auto"/>
        <w:rPr>
          <w:rFonts w:ascii="Arial" w:eastAsia="Times New Roman" w:hAnsi="Arial" w:cs="Arial"/>
          <w:sz w:val="20"/>
          <w:szCs w:val="20"/>
          <w:lang w:eastAsia="pl-PL"/>
        </w:rPr>
      </w:pPr>
    </w:p>
    <w:p w14:paraId="04E40E60" w14:textId="77777777" w:rsidR="00E83E8F" w:rsidRDefault="00E83E8F" w:rsidP="0033526C">
      <w:pPr>
        <w:spacing w:after="0" w:line="360" w:lineRule="auto"/>
        <w:rPr>
          <w:rFonts w:ascii="Arial" w:eastAsia="Times New Roman" w:hAnsi="Arial" w:cs="Arial"/>
          <w:sz w:val="20"/>
          <w:szCs w:val="20"/>
          <w:lang w:eastAsia="pl-PL"/>
        </w:rPr>
      </w:pPr>
    </w:p>
    <w:p w14:paraId="566962DF" w14:textId="342DFB06" w:rsidR="005D0005" w:rsidRPr="00E83E8F" w:rsidRDefault="00E83E8F" w:rsidP="00E83E8F">
      <w:pPr>
        <w:pStyle w:val="Nagwek2"/>
        <w:spacing w:before="0" w:after="120"/>
        <w:jc w:val="both"/>
        <w:rPr>
          <w:rFonts w:ascii="Arial" w:hAnsi="Arial" w:cs="Arial"/>
          <w:b/>
          <w:color w:val="auto"/>
          <w:sz w:val="28"/>
        </w:rPr>
      </w:pPr>
      <w:r w:rsidRPr="00E83E8F">
        <w:rPr>
          <w:rFonts w:ascii="Arial" w:hAnsi="Arial" w:cs="Arial"/>
          <w:b/>
          <w:color w:val="auto"/>
          <w:sz w:val="28"/>
        </w:rPr>
        <w:t>A.1. Zgodność projektu z polityką ochrony środowiska i zrównoważoną środowiskowo działalnością gospodarczą</w:t>
      </w:r>
    </w:p>
    <w:p w14:paraId="62BBD175" w14:textId="56EF41AF" w:rsidR="00E83E8F" w:rsidRPr="00E83E8F" w:rsidRDefault="00E83E8F" w:rsidP="00E83E8F">
      <w:pPr>
        <w:pStyle w:val="Nagwek3"/>
        <w:spacing w:before="240" w:after="120"/>
        <w:ind w:left="-74"/>
        <w:jc w:val="both"/>
        <w:rPr>
          <w:rFonts w:ascii="Arial" w:hAnsi="Arial" w:cs="Arial"/>
          <w:b/>
          <w:color w:val="auto"/>
        </w:rPr>
      </w:pPr>
      <w:r w:rsidRPr="00E83E8F">
        <w:rPr>
          <w:rFonts w:ascii="Arial" w:hAnsi="Arial" w:cs="Arial"/>
          <w:b/>
          <w:color w:val="auto"/>
        </w:rPr>
        <w:t>A.1.1 Jak projekt wpisuje się w politykę ochrony środowiska i zrównoważoną</w:t>
      </w:r>
      <w:r>
        <w:rPr>
          <w:rFonts w:ascii="Arial" w:hAnsi="Arial" w:cs="Arial"/>
          <w:b/>
          <w:color w:val="auto"/>
        </w:rPr>
        <w:t xml:space="preserve"> </w:t>
      </w:r>
      <w:r w:rsidRPr="00E83E8F">
        <w:rPr>
          <w:rFonts w:ascii="Arial" w:hAnsi="Arial" w:cs="Arial"/>
          <w:b/>
          <w:color w:val="auto"/>
        </w:rPr>
        <w:t>działalność gospodarczą?</w:t>
      </w:r>
    </w:p>
    <w:p w14:paraId="1BB0EBAC" w14:textId="77777777" w:rsidR="00E83E8F" w:rsidRPr="005559AD" w:rsidRDefault="00E83E8F" w:rsidP="00E83E8F">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t>Pole opisowe:</w:t>
      </w:r>
    </w:p>
    <w:p w14:paraId="5E7507F1" w14:textId="77777777" w:rsidR="00E83E8F" w:rsidRDefault="00E83E8F" w:rsidP="00E83E8F">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0DE156DC" w14:textId="7B3074FD" w:rsidR="00E83E8F" w:rsidRPr="00E83E8F" w:rsidRDefault="00E83E8F" w:rsidP="00E83E8F">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83E8F">
        <w:rPr>
          <w:rFonts w:ascii="Arial" w:hAnsi="Arial" w:cs="Arial"/>
          <w:color w:val="767171" w:themeColor="background2" w:themeShade="80"/>
          <w:sz w:val="24"/>
          <w:szCs w:val="24"/>
        </w:rPr>
        <w:t xml:space="preserve">W punkcie A.1.1. w szczególności należy odnieść się do 6 celów środowiskowych art. 9 </w:t>
      </w:r>
      <w:r w:rsidR="002C3069">
        <w:rPr>
          <w:rFonts w:ascii="Arial" w:hAnsi="Arial" w:cs="Arial"/>
          <w:color w:val="767171" w:themeColor="background2" w:themeShade="80"/>
          <w:sz w:val="24"/>
          <w:szCs w:val="24"/>
        </w:rPr>
        <w:br/>
      </w:r>
      <w:r w:rsidRPr="00E83E8F">
        <w:rPr>
          <w:rFonts w:ascii="Arial" w:hAnsi="Arial" w:cs="Arial"/>
          <w:color w:val="767171" w:themeColor="background2" w:themeShade="80"/>
          <w:sz w:val="24"/>
          <w:szCs w:val="24"/>
        </w:rPr>
        <w:t>z rozporządzenia</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Parlamentu Europejskiego i Rady (UE) 2020/852 z dnia 18 czerwca 2020 r. w sprawie ustanowienia ram</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ułatwiających zrównoważone inwestycje, zmieniające rozporządzenie (UE) 2019/2088. Cele te związane są z:</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łagodzeniem zmian klimatu, adaptacją do zmian klimatu, zrównoważonym wykorzystywaniem i ochroną</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zasobów wodnych i morskich, gospodarką o obiegu zamkniętym, w tym zapobieganiem powstawaniu odpadów</w:t>
      </w:r>
      <w:r>
        <w:rPr>
          <w:rFonts w:ascii="Arial" w:hAnsi="Arial" w:cs="Arial"/>
          <w:color w:val="767171" w:themeColor="background2" w:themeShade="80"/>
          <w:sz w:val="24"/>
          <w:szCs w:val="24"/>
        </w:rPr>
        <w:t xml:space="preserve"> </w:t>
      </w:r>
      <w:r w:rsidR="002C3069">
        <w:rPr>
          <w:rFonts w:ascii="Arial" w:hAnsi="Arial" w:cs="Arial"/>
          <w:color w:val="767171" w:themeColor="background2" w:themeShade="80"/>
          <w:sz w:val="24"/>
          <w:szCs w:val="24"/>
        </w:rPr>
        <w:br/>
      </w:r>
      <w:r w:rsidRPr="00E83E8F">
        <w:rPr>
          <w:rFonts w:ascii="Arial" w:hAnsi="Arial" w:cs="Arial"/>
          <w:color w:val="767171" w:themeColor="background2" w:themeShade="80"/>
          <w:sz w:val="24"/>
          <w:szCs w:val="24"/>
        </w:rPr>
        <w:t>i recyklingiem, zapobieganiem zanieczyszczeniom powietrza, wody lub gleby i jego kontrolą, ochroną i odbudowa</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bioróżnorodności i ekosystemów. Należy wskazać, w jaki sposób projekt odnosi się do zrównoważonej</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działalności i jak uwzględniono przedmiotowe cele środowiskowe w danym projekcie</w:t>
      </w:r>
      <w:r>
        <w:rPr>
          <w:rFonts w:ascii="Arial" w:hAnsi="Arial" w:cs="Arial"/>
          <w:color w:val="767171" w:themeColor="background2" w:themeShade="80"/>
          <w:sz w:val="24"/>
          <w:szCs w:val="24"/>
        </w:rPr>
        <w:t>.</w:t>
      </w:r>
    </w:p>
    <w:p w14:paraId="28DE6586" w14:textId="77777777" w:rsidR="00E83E8F" w:rsidRPr="00E83E8F" w:rsidRDefault="00E83E8F" w:rsidP="00E83E8F">
      <w:pPr>
        <w:spacing w:after="0"/>
        <w:rPr>
          <w:rFonts w:ascii="Arial" w:eastAsia="Times New Roman" w:hAnsi="Arial" w:cs="Arial"/>
          <w:sz w:val="24"/>
          <w:szCs w:val="20"/>
          <w:lang w:eastAsia="pl-PL"/>
        </w:rPr>
      </w:pPr>
    </w:p>
    <w:p w14:paraId="6F1A66B1" w14:textId="67D1654E" w:rsidR="00E83E8F" w:rsidRPr="00E83E8F" w:rsidRDefault="00E83E8F" w:rsidP="00E83E8F">
      <w:pPr>
        <w:pStyle w:val="Nagwek2"/>
        <w:spacing w:before="0" w:after="120"/>
        <w:jc w:val="both"/>
        <w:rPr>
          <w:rFonts w:ascii="Arial" w:hAnsi="Arial" w:cs="Arial"/>
          <w:b/>
          <w:color w:val="auto"/>
          <w:sz w:val="28"/>
        </w:rPr>
      </w:pPr>
      <w:r w:rsidRPr="00E83E8F">
        <w:rPr>
          <w:rFonts w:ascii="Arial" w:hAnsi="Arial" w:cs="Arial"/>
          <w:b/>
          <w:color w:val="auto"/>
          <w:sz w:val="28"/>
        </w:rPr>
        <w:lastRenderedPageBreak/>
        <w:t>A.2. Stosowanie dyrektywy 2001/42/WE Parlamentu Europejskiego i Rady („dyrektywa SOOŚ”)</w:t>
      </w:r>
    </w:p>
    <w:p w14:paraId="1732C774" w14:textId="77777777" w:rsidR="00E83E8F" w:rsidRPr="00E83E8F" w:rsidRDefault="00E83E8F" w:rsidP="00E83E8F">
      <w:pPr>
        <w:pStyle w:val="Nagwek3"/>
        <w:spacing w:before="240" w:after="120"/>
        <w:ind w:left="-74"/>
        <w:jc w:val="both"/>
        <w:rPr>
          <w:rFonts w:ascii="Arial" w:hAnsi="Arial" w:cs="Arial"/>
          <w:b/>
          <w:color w:val="auto"/>
        </w:rPr>
      </w:pPr>
      <w:r w:rsidRPr="00E83E8F">
        <w:rPr>
          <w:rFonts w:ascii="Arial" w:hAnsi="Arial" w:cs="Arial"/>
          <w:b/>
          <w:color w:val="auto"/>
        </w:rPr>
        <w:t>A.2.1 Czy projekt jest realizowany w wyniku planu lub programu, innego niż Fundusze Europejskie?</w:t>
      </w:r>
    </w:p>
    <w:p w14:paraId="5E82B1CE" w14:textId="77777777" w:rsidR="00E83E8F" w:rsidRDefault="00E83E8F" w:rsidP="00E83E8F">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106657561"/>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222647562"/>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Nie</w:t>
      </w:r>
    </w:p>
    <w:p w14:paraId="31EBAD38" w14:textId="77777777" w:rsidR="00947B3F" w:rsidRPr="001810CF" w:rsidRDefault="00947B3F" w:rsidP="00E83E8F">
      <w:pPr>
        <w:pStyle w:val="Akapitzlist"/>
        <w:spacing w:after="0" w:line="240" w:lineRule="auto"/>
        <w:ind w:left="2844"/>
        <w:contextualSpacing/>
        <w:rPr>
          <w:rFonts w:ascii="Arial" w:hAnsi="Arial" w:cs="Arial"/>
          <w:sz w:val="28"/>
          <w:szCs w:val="28"/>
        </w:rPr>
      </w:pPr>
    </w:p>
    <w:p w14:paraId="2745B1C1" w14:textId="095E2DEF" w:rsidR="00E83E8F" w:rsidRPr="00E83E8F" w:rsidRDefault="00E83E8F" w:rsidP="00E83E8F">
      <w:pPr>
        <w:spacing w:after="0"/>
        <w:rPr>
          <w:rFonts w:ascii="Arial" w:eastAsia="Times New Roman" w:hAnsi="Arial" w:cs="Arial"/>
          <w:b/>
          <w:bCs/>
          <w:sz w:val="24"/>
          <w:szCs w:val="20"/>
          <w:lang w:eastAsia="pl-PL"/>
        </w:rPr>
      </w:pPr>
      <w:r w:rsidRPr="00E83E8F">
        <w:rPr>
          <w:rFonts w:ascii="Arial" w:eastAsia="Times New Roman" w:hAnsi="Arial" w:cs="Arial"/>
          <w:b/>
          <w:bCs/>
          <w:sz w:val="24"/>
          <w:szCs w:val="20"/>
          <w:lang w:eastAsia="pl-PL"/>
        </w:rPr>
        <w:t>A.2.2 Jeżeli w odpowiedzi na pytanie A.2.1 zaznaczono „Tak”, należy określić, czy dany plan lub program podlegał strategicznej ocenie oddziaływania na środowisko zgodnie z dyrektywą SOOŚ</w:t>
      </w:r>
    </w:p>
    <w:p w14:paraId="5FB18A43" w14:textId="77777777" w:rsidR="00E83E8F" w:rsidRPr="001810CF" w:rsidRDefault="00E83E8F" w:rsidP="00E83E8F">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829622467"/>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202090800"/>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Nie</w:t>
      </w:r>
    </w:p>
    <w:p w14:paraId="391223C7" w14:textId="77777777" w:rsidR="00E83E8F" w:rsidRDefault="00E83E8F" w:rsidP="00E83E8F">
      <w:pPr>
        <w:pStyle w:val="Akapitzlist"/>
        <w:spacing w:after="0" w:line="240" w:lineRule="auto"/>
        <w:ind w:left="720"/>
        <w:contextualSpacing/>
        <w:rPr>
          <w:rFonts w:cs="Calibri"/>
          <w:sz w:val="24"/>
          <w:szCs w:val="24"/>
        </w:rPr>
      </w:pPr>
    </w:p>
    <w:p w14:paraId="0EE8AE36" w14:textId="051ACB27" w:rsidR="00E83E8F" w:rsidRDefault="00E83E8F" w:rsidP="00E83E8F">
      <w:pPr>
        <w:spacing w:after="0"/>
        <w:rPr>
          <w:rFonts w:ascii="Arial" w:eastAsia="Times New Roman" w:hAnsi="Arial" w:cs="Arial"/>
          <w:sz w:val="24"/>
          <w:szCs w:val="20"/>
          <w:lang w:eastAsia="pl-PL"/>
        </w:rPr>
      </w:pPr>
      <w:r w:rsidRPr="00E83E8F">
        <w:rPr>
          <w:rFonts w:ascii="Arial" w:eastAsia="Times New Roman" w:hAnsi="Arial" w:cs="Arial"/>
          <w:sz w:val="24"/>
          <w:szCs w:val="20"/>
          <w:lang w:eastAsia="pl-PL"/>
        </w:rPr>
        <w:t>Jeżeli zaznaczono odpowiedź „nie”, należy podać krótkie wyjaśnienie:</w:t>
      </w:r>
    </w:p>
    <w:p w14:paraId="16C11CFA" w14:textId="5C24831A" w:rsidR="00AB6570" w:rsidRDefault="00AB6570" w:rsidP="00D573E6">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t>Pole opisowe:</w:t>
      </w:r>
    </w:p>
    <w:p w14:paraId="36F12E08" w14:textId="77777777" w:rsidR="00E83E8F" w:rsidRDefault="00E83E8F" w:rsidP="00E83E8F">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76861D3A" w14:textId="7994D9C1"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Przez plan lub program inny niż Fundusze Europejskie należy rozumieć dokument, o którym mowa w art. 46 ustawy OOŚ, z którego postanowień wynika realizacja przedsięwzięcia.</w:t>
      </w:r>
    </w:p>
    <w:p w14:paraId="121C20E0" w14:textId="77777777"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Przez Fundusze Europejskie należy rozumieć krajowe i regionalne Fundusze Europejskie np. Fundusze Europejskie na rzecz Infrastruktury Klimatu i Środowiska (</w:t>
      </w:r>
      <w:proofErr w:type="spellStart"/>
      <w:r w:rsidRPr="008C2B8B">
        <w:rPr>
          <w:rFonts w:ascii="Arial" w:hAnsi="Arial" w:cs="Arial"/>
          <w:color w:val="767171" w:themeColor="background2" w:themeShade="80"/>
          <w:sz w:val="24"/>
          <w:szCs w:val="24"/>
        </w:rPr>
        <w:t>FEnIKS</w:t>
      </w:r>
      <w:proofErr w:type="spellEnd"/>
      <w:r w:rsidRPr="008C2B8B">
        <w:rPr>
          <w:rFonts w:ascii="Arial" w:hAnsi="Arial" w:cs="Arial"/>
          <w:color w:val="767171" w:themeColor="background2" w:themeShade="80"/>
          <w:sz w:val="24"/>
          <w:szCs w:val="24"/>
        </w:rPr>
        <w:t>), jako plan należy rozumieć np. Krajowy Plan na rzecz Odbudowy (KPO).</w:t>
      </w:r>
    </w:p>
    <w:p w14:paraId="5C25ECF1" w14:textId="77777777"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Zalecane jest również zamieszczenie informacji, w jaki sposób SOOŚ (w szczególności prognoza) dla danego planu lub programu odnosi się do przedmiotowego projektu.</w:t>
      </w:r>
    </w:p>
    <w:p w14:paraId="05B8B518" w14:textId="0095AEC3" w:rsidR="00E83E8F" w:rsidRPr="008C2B8B" w:rsidRDefault="00E83E8F" w:rsidP="00E83E8F">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917F025" w14:textId="77777777" w:rsidR="00E83E8F" w:rsidRDefault="00E83E8F" w:rsidP="00E83E8F">
      <w:pPr>
        <w:spacing w:after="0"/>
        <w:rPr>
          <w:rFonts w:ascii="Arial" w:eastAsia="Times New Roman" w:hAnsi="Arial" w:cs="Arial"/>
          <w:sz w:val="24"/>
          <w:szCs w:val="20"/>
          <w:lang w:eastAsia="pl-PL"/>
        </w:rPr>
      </w:pPr>
    </w:p>
    <w:p w14:paraId="5D7B85D0" w14:textId="77777777" w:rsidR="00E83E8F" w:rsidRPr="00E83E8F" w:rsidRDefault="00E83E8F" w:rsidP="00E83E8F">
      <w:pPr>
        <w:spacing w:after="0"/>
        <w:rPr>
          <w:rFonts w:ascii="Arial" w:eastAsia="Times New Roman" w:hAnsi="Arial" w:cs="Arial"/>
          <w:sz w:val="24"/>
          <w:szCs w:val="20"/>
          <w:lang w:eastAsia="pl-PL"/>
        </w:rPr>
      </w:pPr>
    </w:p>
    <w:p w14:paraId="4C171412" w14:textId="7E6D5969" w:rsidR="007F7543" w:rsidRPr="00A400B4" w:rsidRDefault="008C2B8B" w:rsidP="008C2B8B">
      <w:pPr>
        <w:pStyle w:val="Nagwek2"/>
        <w:spacing w:before="0" w:after="120"/>
        <w:jc w:val="both"/>
        <w:rPr>
          <w:rFonts w:ascii="Arial" w:hAnsi="Arial" w:cs="Arial"/>
          <w:b/>
          <w:color w:val="auto"/>
          <w:sz w:val="28"/>
        </w:rPr>
      </w:pPr>
      <w:r>
        <w:rPr>
          <w:rFonts w:ascii="Arial" w:hAnsi="Arial" w:cs="Arial"/>
          <w:b/>
          <w:color w:val="auto"/>
          <w:sz w:val="28"/>
        </w:rPr>
        <w:t xml:space="preserve">A.3. </w:t>
      </w:r>
      <w:r w:rsidR="00B774C1" w:rsidRPr="00A400B4">
        <w:rPr>
          <w:rFonts w:ascii="Arial" w:hAnsi="Arial" w:cs="Arial"/>
          <w:b/>
          <w:color w:val="auto"/>
          <w:sz w:val="28"/>
        </w:rPr>
        <w:t>Stosowanie Dyrektywy 2011/92/U</w:t>
      </w:r>
      <w:r w:rsidR="007F7543" w:rsidRPr="00A400B4">
        <w:rPr>
          <w:rFonts w:ascii="Arial" w:hAnsi="Arial" w:cs="Arial"/>
          <w:b/>
          <w:color w:val="auto"/>
          <w:sz w:val="28"/>
        </w:rPr>
        <w:t>E Par</w:t>
      </w:r>
      <w:r w:rsidR="00C77CDA" w:rsidRPr="00A400B4">
        <w:rPr>
          <w:rFonts w:ascii="Arial" w:hAnsi="Arial" w:cs="Arial"/>
          <w:b/>
          <w:color w:val="auto"/>
          <w:sz w:val="28"/>
        </w:rPr>
        <w:t>lamentu Europejskiego i Rady („d</w:t>
      </w:r>
      <w:r w:rsidR="007F7543" w:rsidRPr="00A400B4">
        <w:rPr>
          <w:rFonts w:ascii="Arial" w:hAnsi="Arial" w:cs="Arial"/>
          <w:b/>
          <w:color w:val="auto"/>
          <w:sz w:val="28"/>
        </w:rPr>
        <w:t>yrektywa OOŚ”)</w:t>
      </w:r>
      <w:r w:rsidR="00F849B8">
        <w:rPr>
          <w:rStyle w:val="Odwoanieprzypisudolnego"/>
          <w:rFonts w:ascii="Arial" w:hAnsi="Arial" w:cs="Arial"/>
          <w:b/>
          <w:color w:val="auto"/>
          <w:sz w:val="28"/>
        </w:rPr>
        <w:footnoteReference w:id="1"/>
      </w:r>
    </w:p>
    <w:p w14:paraId="2C69D506" w14:textId="645E2AE7" w:rsidR="007F7543" w:rsidRPr="005D0005" w:rsidRDefault="00F849B8" w:rsidP="000F2CD3">
      <w:pPr>
        <w:pStyle w:val="Nagwek3"/>
        <w:spacing w:before="240" w:after="120"/>
        <w:ind w:left="-74"/>
        <w:rPr>
          <w:rFonts w:ascii="Arial" w:hAnsi="Arial" w:cs="Arial"/>
          <w:b/>
          <w:color w:val="auto"/>
        </w:rPr>
      </w:pPr>
      <w:r w:rsidRPr="000F2CD3">
        <w:rPr>
          <w:rFonts w:ascii="Arial" w:hAnsi="Arial" w:cs="Arial"/>
          <w:b/>
          <w:color w:val="auto"/>
        </w:rPr>
        <w:t>A.</w:t>
      </w:r>
      <w:r w:rsidR="008C2B8B">
        <w:rPr>
          <w:rFonts w:ascii="Arial" w:hAnsi="Arial" w:cs="Arial"/>
          <w:b/>
          <w:color w:val="auto"/>
        </w:rPr>
        <w:t>3</w:t>
      </w:r>
      <w:r w:rsidRPr="000F2CD3">
        <w:rPr>
          <w:rFonts w:ascii="Arial" w:hAnsi="Arial" w:cs="Arial"/>
          <w:b/>
          <w:color w:val="auto"/>
        </w:rPr>
        <w:t>.1</w:t>
      </w:r>
      <w:r>
        <w:rPr>
          <w:rFonts w:ascii="Arial" w:hAnsi="Arial" w:cs="Arial"/>
          <w:b/>
          <w:color w:val="auto"/>
        </w:rPr>
        <w:t xml:space="preserve"> </w:t>
      </w:r>
      <w:r w:rsidR="0072050C" w:rsidRPr="005D0005">
        <w:rPr>
          <w:rFonts w:ascii="Arial" w:hAnsi="Arial" w:cs="Arial"/>
          <w:b/>
          <w:color w:val="auto"/>
        </w:rPr>
        <w:t>Czy projekt jest r</w:t>
      </w:r>
      <w:r w:rsidR="00054240" w:rsidRPr="005D0005">
        <w:rPr>
          <w:rFonts w:ascii="Arial" w:hAnsi="Arial" w:cs="Arial"/>
          <w:b/>
          <w:color w:val="auto"/>
        </w:rPr>
        <w:t>odzajem przedsięwzięcia objętym</w:t>
      </w:r>
      <w:r w:rsidR="0072050C" w:rsidRPr="005D0005">
        <w:rPr>
          <w:rFonts w:ascii="Arial" w:hAnsi="Arial" w:cs="Arial"/>
          <w:b/>
          <w:color w:val="auto"/>
        </w:rPr>
        <w:t>:</w:t>
      </w:r>
    </w:p>
    <w:p w14:paraId="731E22E4" w14:textId="3480E56B" w:rsidR="0072050C" w:rsidRPr="005D0005" w:rsidRDefault="0095187F"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709871455"/>
          <w14:checkbox>
            <w14:checked w14:val="0"/>
            <w14:checkedState w14:val="2612" w14:font="MS Gothic"/>
            <w14:uncheckedState w14:val="2610" w14:font="MS Gothic"/>
          </w14:checkbox>
        </w:sdtPr>
        <w:sdtEndPr/>
        <w:sdtContent>
          <w:r w:rsidR="00CB4627" w:rsidRPr="005D0005">
            <w:rPr>
              <w:rFonts w:ascii="Segoe UI Symbol" w:eastAsia="MS Gothic" w:hAnsi="Segoe UI Symbol" w:cs="Segoe UI Symbol"/>
              <w:sz w:val="24"/>
              <w:szCs w:val="24"/>
            </w:rPr>
            <w:t>☐</w:t>
          </w:r>
        </w:sdtContent>
      </w:sdt>
      <w:r w:rsidR="0072050C"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pierwszym</w:t>
      </w:r>
      <w:r w:rsidR="004F3ED2" w:rsidRPr="005D0005">
        <w:rPr>
          <w:rFonts w:ascii="Arial" w:hAnsi="Arial" w:cs="Arial"/>
          <w:sz w:val="24"/>
          <w:szCs w:val="24"/>
        </w:rPr>
        <w:t xml:space="preserve"> do tej dyrektywy (należy przejść do pytania A.</w:t>
      </w:r>
      <w:r w:rsidR="008C2B8B">
        <w:rPr>
          <w:rFonts w:ascii="Arial" w:hAnsi="Arial" w:cs="Arial"/>
          <w:sz w:val="24"/>
          <w:szCs w:val="24"/>
        </w:rPr>
        <w:t>3</w:t>
      </w:r>
      <w:r w:rsidR="004F3ED2" w:rsidRPr="005D0005">
        <w:rPr>
          <w:rFonts w:ascii="Arial" w:hAnsi="Arial" w:cs="Arial"/>
          <w:sz w:val="24"/>
          <w:szCs w:val="24"/>
        </w:rPr>
        <w:t>.2);</w:t>
      </w:r>
    </w:p>
    <w:p w14:paraId="662D6B41" w14:textId="7B93BD7E" w:rsidR="004F3ED2" w:rsidRPr="005D0005" w:rsidRDefault="0095187F"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496832340"/>
          <w14:checkbox>
            <w14:checked w14:val="0"/>
            <w14:checkedState w14:val="2612" w14:font="MS Gothic"/>
            <w14:uncheckedState w14:val="2610" w14:font="MS Gothic"/>
          </w14:checkbox>
        </w:sdtPr>
        <w:sdtEnd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drugim</w:t>
      </w:r>
      <w:r w:rsidR="004F3ED2" w:rsidRPr="005D0005">
        <w:rPr>
          <w:rFonts w:ascii="Arial" w:hAnsi="Arial" w:cs="Arial"/>
          <w:sz w:val="24"/>
          <w:szCs w:val="24"/>
        </w:rPr>
        <w:t xml:space="preserve"> do tej dyrektywy (należy przejść do pytania A.</w:t>
      </w:r>
      <w:r w:rsidR="008C2B8B">
        <w:rPr>
          <w:rFonts w:ascii="Arial" w:hAnsi="Arial" w:cs="Arial"/>
          <w:sz w:val="24"/>
          <w:szCs w:val="24"/>
        </w:rPr>
        <w:t>3</w:t>
      </w:r>
      <w:r w:rsidR="004F3ED2" w:rsidRPr="005D0005">
        <w:rPr>
          <w:rFonts w:ascii="Arial" w:hAnsi="Arial" w:cs="Arial"/>
          <w:sz w:val="24"/>
          <w:szCs w:val="24"/>
        </w:rPr>
        <w:t>.3);</w:t>
      </w:r>
    </w:p>
    <w:p w14:paraId="77788223" w14:textId="77777777" w:rsidR="004F3ED2" w:rsidRDefault="0095187F"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545835575"/>
          <w14:checkbox>
            <w14:checked w14:val="0"/>
            <w14:checkedState w14:val="2612" w14:font="MS Gothic"/>
            <w14:uncheckedState w14:val="2610" w14:font="MS Gothic"/>
          </w14:checkbox>
        </w:sdtPr>
        <w:sdtEnd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480E06">
        <w:rPr>
          <w:rFonts w:ascii="Arial" w:hAnsi="Arial" w:cs="Arial"/>
          <w:sz w:val="24"/>
          <w:szCs w:val="24"/>
          <w:u w:val="single"/>
        </w:rPr>
        <w:t>Żadnym z powyższych</w:t>
      </w:r>
      <w:r w:rsidR="004F3ED2" w:rsidRPr="005D0005">
        <w:rPr>
          <w:rFonts w:ascii="Arial" w:hAnsi="Arial" w:cs="Arial"/>
          <w:sz w:val="24"/>
          <w:szCs w:val="24"/>
        </w:rPr>
        <w:t xml:space="preserve"> załączników - należy przedstawić wyjaśnienie poniżej.</w:t>
      </w:r>
    </w:p>
    <w:p w14:paraId="31E85298" w14:textId="77777777" w:rsidR="00E244E9" w:rsidRPr="005D0005" w:rsidRDefault="00E244E9" w:rsidP="005D0005">
      <w:pPr>
        <w:pStyle w:val="Akapitzlist"/>
        <w:spacing w:after="0"/>
        <w:ind w:left="720"/>
        <w:contextualSpacing/>
        <w:jc w:val="both"/>
        <w:rPr>
          <w:rFonts w:ascii="Arial" w:hAnsi="Arial" w:cs="Arial"/>
          <w:sz w:val="24"/>
          <w:szCs w:val="24"/>
        </w:rPr>
      </w:pPr>
    </w:p>
    <w:p w14:paraId="65257DA3" w14:textId="77777777" w:rsidR="00F157E0" w:rsidRPr="00F55A61" w:rsidRDefault="00F157E0" w:rsidP="00F55A61">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9" w:lineRule="auto"/>
        <w:ind w:left="142"/>
        <w:jc w:val="both"/>
        <w:rPr>
          <w:rFonts w:ascii="Arial" w:hAnsi="Arial" w:cs="Arial"/>
          <w:color w:val="1F3864" w:themeColor="accent5" w:themeShade="80"/>
          <w:sz w:val="24"/>
          <w:szCs w:val="24"/>
        </w:rPr>
      </w:pPr>
      <w:r w:rsidRPr="00F55A61">
        <w:rPr>
          <w:rFonts w:ascii="Arial" w:eastAsia="Times New Roman" w:hAnsi="Arial" w:cs="Arial"/>
          <w:b/>
          <w:bCs/>
          <w:color w:val="1F3864" w:themeColor="accent5" w:themeShade="80"/>
          <w:sz w:val="24"/>
          <w:szCs w:val="24"/>
          <w:lang w:eastAsia="pl-PL"/>
        </w:rPr>
        <w:t>Uwaga</w:t>
      </w:r>
      <w:r w:rsidRPr="00F55A61">
        <w:rPr>
          <w:rFonts w:ascii="Arial" w:eastAsia="Times New Roman" w:hAnsi="Arial" w:cs="Arial"/>
          <w:bCs/>
          <w:color w:val="1F3864" w:themeColor="accent5" w:themeShade="80"/>
          <w:sz w:val="24"/>
          <w:szCs w:val="24"/>
          <w:lang w:eastAsia="pl-PL"/>
        </w:rPr>
        <w:t>: Jeżeli projekt składa się z szeregu robót/działań/usług, które są zaklasyfikowane do różnych grup, informacje należy podać oddzielnie dla poszczególnych zadań inwestycyjnych.</w:t>
      </w:r>
    </w:p>
    <w:p w14:paraId="6A51B90B" w14:textId="04EF2F82" w:rsidR="00F157E0" w:rsidRPr="005559AD" w:rsidRDefault="00F157E0" w:rsidP="005559AD">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lastRenderedPageBreak/>
        <w:t>Pole opisowe:</w:t>
      </w:r>
    </w:p>
    <w:p w14:paraId="7065C0BE" w14:textId="77777777" w:rsidR="00F157E0" w:rsidRPr="005559AD" w:rsidRDefault="00F157E0" w:rsidP="005559A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4ED51C90" w14:textId="0BCF525D" w:rsidR="008820F2" w:rsidRDefault="00F157E0" w:rsidP="005559AD">
      <w:pPr>
        <w:pBdr>
          <w:top w:val="single" w:sz="4" w:space="1" w:color="auto"/>
          <w:left w:val="single" w:sz="4" w:space="0" w:color="auto"/>
          <w:bottom w:val="single" w:sz="4" w:space="1" w:color="auto"/>
          <w:right w:val="single" w:sz="4" w:space="4" w:color="auto"/>
        </w:pBdr>
        <w:spacing w:after="0"/>
        <w:jc w:val="both"/>
        <w:rPr>
          <w:rFonts w:ascii="Arial" w:hAnsi="Arial" w:cs="Arial"/>
          <w:b/>
          <w:color w:val="767171" w:themeColor="background2" w:themeShade="80"/>
          <w:sz w:val="24"/>
          <w:szCs w:val="24"/>
        </w:rPr>
      </w:pPr>
      <w:r w:rsidRPr="005559AD">
        <w:rPr>
          <w:rFonts w:ascii="Arial" w:hAnsi="Arial" w:cs="Arial"/>
          <w:color w:val="767171" w:themeColor="background2" w:themeShade="80"/>
          <w:sz w:val="24"/>
          <w:szCs w:val="24"/>
        </w:rPr>
        <w:t>W punkcie A.</w:t>
      </w:r>
      <w:r w:rsidR="008C2B8B">
        <w:rPr>
          <w:rFonts w:ascii="Arial" w:hAnsi="Arial" w:cs="Arial"/>
          <w:color w:val="767171" w:themeColor="background2" w:themeShade="80"/>
          <w:sz w:val="24"/>
          <w:szCs w:val="24"/>
        </w:rPr>
        <w:t>3</w:t>
      </w:r>
      <w:r w:rsidRPr="005559AD">
        <w:rPr>
          <w:rFonts w:ascii="Arial" w:hAnsi="Arial" w:cs="Arial"/>
          <w:color w:val="767171" w:themeColor="background2" w:themeShade="80"/>
          <w:sz w:val="24"/>
          <w:szCs w:val="24"/>
        </w:rPr>
        <w:t xml:space="preserve">.1. </w:t>
      </w:r>
      <w:r w:rsidRPr="008F2DAC">
        <w:rPr>
          <w:rFonts w:ascii="Arial" w:hAnsi="Arial" w:cs="Arial"/>
          <w:color w:val="767171" w:themeColor="background2" w:themeShade="80"/>
          <w:sz w:val="24"/>
          <w:szCs w:val="24"/>
          <w:u w:val="single"/>
        </w:rPr>
        <w:t>należy dokonać klasyfikacji danego przedsięwzięcia</w:t>
      </w:r>
      <w:r w:rsidRPr="005559AD">
        <w:rPr>
          <w:rFonts w:ascii="Arial" w:hAnsi="Arial" w:cs="Arial"/>
          <w:color w:val="767171" w:themeColor="background2" w:themeShade="80"/>
          <w:sz w:val="24"/>
          <w:szCs w:val="24"/>
        </w:rPr>
        <w:t xml:space="preserve"> w ramach rodzajów przedsięwzięć wskazanych w załącznikach do dyrektywy OOŚ</w:t>
      </w:r>
      <w:r w:rsidR="00F849B8">
        <w:rPr>
          <w:rFonts w:ascii="Arial" w:hAnsi="Arial" w:cs="Arial"/>
          <w:color w:val="767171" w:themeColor="background2" w:themeShade="80"/>
          <w:sz w:val="24"/>
          <w:szCs w:val="24"/>
        </w:rPr>
        <w:t xml:space="preserve">. </w:t>
      </w:r>
      <w:r w:rsidRPr="005559AD">
        <w:rPr>
          <w:rFonts w:ascii="Arial" w:hAnsi="Arial" w:cs="Arial"/>
          <w:color w:val="767171" w:themeColor="background2" w:themeShade="80"/>
          <w:sz w:val="24"/>
          <w:szCs w:val="24"/>
        </w:rPr>
        <w:t>Zwraca się uwagę na poprawność dokonanej kwalifikacji według załączników dyrektywy OOŚ.</w:t>
      </w:r>
    </w:p>
    <w:p w14:paraId="0E666289" w14:textId="77777777" w:rsidR="009C0EBC" w:rsidRPr="009C0EBC" w:rsidRDefault="009C0EBC" w:rsidP="009C0EBC">
      <w:pPr>
        <w:pStyle w:val="Nagwek3"/>
        <w:spacing w:before="0"/>
        <w:jc w:val="both"/>
        <w:rPr>
          <w:rFonts w:ascii="Arial" w:hAnsi="Arial" w:cs="Arial"/>
          <w:b/>
          <w:color w:val="auto"/>
        </w:rPr>
      </w:pPr>
    </w:p>
    <w:p w14:paraId="3DD8AC26" w14:textId="60521F9D" w:rsidR="00BE7B6E" w:rsidRDefault="00F849B8" w:rsidP="000F2CD3">
      <w:pPr>
        <w:pStyle w:val="Nagwek3"/>
        <w:spacing w:before="0"/>
        <w:jc w:val="both"/>
        <w:rPr>
          <w:rFonts w:ascii="Arial" w:hAnsi="Arial" w:cs="Arial"/>
          <w:b/>
          <w:color w:val="auto"/>
        </w:rPr>
      </w:pPr>
      <w:r w:rsidRPr="000F2CD3">
        <w:rPr>
          <w:rFonts w:ascii="Arial" w:hAnsi="Arial" w:cs="Arial"/>
          <w:b/>
          <w:color w:val="auto"/>
        </w:rPr>
        <w:t>A.</w:t>
      </w:r>
      <w:r w:rsidR="008C2B8B">
        <w:rPr>
          <w:rFonts w:ascii="Arial" w:hAnsi="Arial" w:cs="Arial"/>
          <w:b/>
          <w:color w:val="auto"/>
        </w:rPr>
        <w:t>3</w:t>
      </w:r>
      <w:r w:rsidRPr="000F2CD3">
        <w:rPr>
          <w:rFonts w:ascii="Arial" w:hAnsi="Arial" w:cs="Arial"/>
          <w:b/>
          <w:color w:val="auto"/>
        </w:rPr>
        <w:t>.2.</w:t>
      </w:r>
      <w:r>
        <w:rPr>
          <w:rFonts w:ascii="Arial" w:hAnsi="Arial" w:cs="Arial"/>
          <w:b/>
          <w:color w:val="auto"/>
        </w:rPr>
        <w:t xml:space="preserve"> </w:t>
      </w:r>
      <w:r w:rsidR="00BE7B6E" w:rsidRPr="00332922">
        <w:rPr>
          <w:rFonts w:ascii="Arial" w:hAnsi="Arial" w:cs="Arial"/>
          <w:b/>
          <w:color w:val="auto"/>
        </w:rPr>
        <w:t>Jeżeli pr</w:t>
      </w:r>
      <w:r w:rsidR="00CB4627" w:rsidRPr="00332922">
        <w:rPr>
          <w:rFonts w:ascii="Arial" w:hAnsi="Arial" w:cs="Arial"/>
          <w:b/>
          <w:color w:val="auto"/>
        </w:rPr>
        <w:t xml:space="preserve">ojekt objęty jest </w:t>
      </w:r>
      <w:r w:rsidR="00CB4627" w:rsidRPr="00480E06">
        <w:rPr>
          <w:rFonts w:ascii="Arial" w:hAnsi="Arial" w:cs="Arial"/>
          <w:b/>
          <w:color w:val="auto"/>
          <w:u w:val="single"/>
        </w:rPr>
        <w:t>załącznikiem pierwszym</w:t>
      </w:r>
      <w:r w:rsidR="00BE7B6E" w:rsidRPr="00480E06">
        <w:rPr>
          <w:rFonts w:ascii="Arial" w:hAnsi="Arial" w:cs="Arial"/>
          <w:b/>
          <w:color w:val="auto"/>
          <w:u w:val="single"/>
        </w:rPr>
        <w:t xml:space="preserve"> do dyrektywy OOŚ</w:t>
      </w:r>
      <w:r w:rsidR="009B53C6">
        <w:rPr>
          <w:rStyle w:val="Odwoanieprzypisudolnego"/>
          <w:rFonts w:ascii="Arial" w:hAnsi="Arial" w:cs="Arial"/>
          <w:b/>
          <w:color w:val="auto"/>
          <w:u w:val="single"/>
        </w:rPr>
        <w:footnoteReference w:id="2"/>
      </w:r>
      <w:r w:rsidR="00BE7B6E" w:rsidRPr="00332922">
        <w:rPr>
          <w:rFonts w:ascii="Arial" w:hAnsi="Arial" w:cs="Arial"/>
          <w:b/>
          <w:color w:val="auto"/>
        </w:rPr>
        <w:t>, należy załączyć następujące dokumenty i skorzystać z poniższego pola tekstowego w celu przedstawienia dodatkowych informacji i wyjaśnień</w:t>
      </w:r>
      <w:r w:rsidR="00F612EB">
        <w:rPr>
          <w:rFonts w:ascii="Arial" w:hAnsi="Arial" w:cs="Arial"/>
          <w:b/>
          <w:color w:val="auto"/>
        </w:rPr>
        <w:t>:</w:t>
      </w:r>
    </w:p>
    <w:p w14:paraId="6DCD2A45" w14:textId="77777777" w:rsidR="00F612EB" w:rsidRPr="00D573E6" w:rsidRDefault="00F612EB" w:rsidP="00D573E6">
      <w:pPr>
        <w:pStyle w:val="Nagwek3"/>
        <w:numPr>
          <w:ilvl w:val="0"/>
          <w:numId w:val="16"/>
        </w:numPr>
        <w:spacing w:before="0"/>
        <w:jc w:val="both"/>
        <w:rPr>
          <w:rFonts w:ascii="Arial" w:hAnsi="Arial" w:cs="Arial"/>
          <w:bCs/>
          <w:color w:val="auto"/>
        </w:rPr>
      </w:pPr>
      <w:r w:rsidRPr="00D573E6">
        <w:rPr>
          <w:rFonts w:ascii="Arial" w:hAnsi="Arial" w:cs="Arial"/>
          <w:bCs/>
          <w:color w:val="auto"/>
        </w:rPr>
        <w:t xml:space="preserve">nietechniczne streszczenie raportu OOŚ przygotowane zgodnie z artykułem 5 </w:t>
      </w:r>
      <w:r w:rsidRPr="00D573E6">
        <w:rPr>
          <w:rFonts w:ascii="Arial" w:hAnsi="Arial" w:cs="Arial"/>
          <w:bCs/>
          <w:color w:val="auto"/>
        </w:rPr>
        <w:br/>
        <w:t>i załącznikiem czwartym do dyrektywy 2011/92/UE albo cały raport OOŚ</w:t>
      </w:r>
      <w:r w:rsidRPr="00D573E6">
        <w:rPr>
          <w:bCs/>
          <w:color w:val="auto"/>
        </w:rPr>
        <w:footnoteReference w:id="3"/>
      </w:r>
      <w:r w:rsidRPr="00D573E6">
        <w:rPr>
          <w:rFonts w:ascii="Arial" w:hAnsi="Arial" w:cs="Arial"/>
          <w:bCs/>
          <w:color w:val="auto"/>
        </w:rPr>
        <w:t>;</w:t>
      </w:r>
    </w:p>
    <w:p w14:paraId="72DB9897" w14:textId="77777777" w:rsidR="00F612EB" w:rsidRPr="00D573E6" w:rsidRDefault="00F612EB" w:rsidP="00D573E6">
      <w:pPr>
        <w:pStyle w:val="Nagwek3"/>
        <w:numPr>
          <w:ilvl w:val="0"/>
          <w:numId w:val="16"/>
        </w:numPr>
        <w:spacing w:before="0"/>
        <w:jc w:val="both"/>
        <w:rPr>
          <w:rFonts w:ascii="Arial" w:hAnsi="Arial" w:cs="Arial"/>
          <w:bCs/>
          <w:color w:val="auto"/>
        </w:rPr>
      </w:pPr>
      <w:r w:rsidRPr="00D573E6">
        <w:rPr>
          <w:rFonts w:ascii="Arial" w:hAnsi="Arial" w:cs="Arial"/>
          <w:bCs/>
          <w:color w:val="auto"/>
        </w:rPr>
        <w:t>informacje na temat konsultacji z organami ds. ochrony środowiska, ze społeczeństwem oraz w stosownych przypadkach z innymi państwami członkowskimi przeprowadzonych zgodnie z artykułami 6 i 7 dyrektywy OOŚ;</w:t>
      </w:r>
    </w:p>
    <w:p w14:paraId="6D79DF0D" w14:textId="2D7F55ED" w:rsidR="00F612EB" w:rsidRPr="00D573E6" w:rsidRDefault="00F612EB" w:rsidP="00D573E6">
      <w:pPr>
        <w:pStyle w:val="Nagwek3"/>
        <w:numPr>
          <w:ilvl w:val="0"/>
          <w:numId w:val="16"/>
        </w:numPr>
        <w:spacing w:before="0"/>
        <w:jc w:val="both"/>
        <w:rPr>
          <w:rFonts w:ascii="Arial" w:hAnsi="Arial" w:cs="Arial"/>
          <w:b/>
          <w:color w:val="auto"/>
        </w:rPr>
      </w:pPr>
      <w:r w:rsidRPr="00D573E6">
        <w:rPr>
          <w:rFonts w:ascii="Arial" w:hAnsi="Arial" w:cs="Arial"/>
          <w:bCs/>
          <w:color w:val="auto"/>
        </w:rPr>
        <w:t>decyzję właściwego organu wydaną zgodnie z artykułem 8 i 9 dyrektywy OOŚ</w:t>
      </w:r>
      <w:r w:rsidR="00947B3F" w:rsidRPr="00D573E6">
        <w:rPr>
          <w:rStyle w:val="Odwoanieprzypisudolnego"/>
          <w:rFonts w:ascii="Arial" w:hAnsi="Arial" w:cs="Arial"/>
          <w:bCs/>
          <w:color w:val="auto"/>
        </w:rPr>
        <w:footnoteReference w:id="4"/>
      </w:r>
      <w:r w:rsidRPr="00D573E6">
        <w:rPr>
          <w:rFonts w:ascii="Arial" w:hAnsi="Arial" w:cs="Arial"/>
          <w:bCs/>
          <w:color w:val="auto"/>
        </w:rPr>
        <w:t xml:space="preserve"> , w tym informacje dotyczące sposobu podania jej do wiadomości publicznej.</w:t>
      </w:r>
      <w:r w:rsidRPr="00D573E6">
        <w:rPr>
          <w:rFonts w:ascii="Arial" w:hAnsi="Arial" w:cs="Arial"/>
          <w:b/>
          <w:color w:val="auto"/>
        </w:rPr>
        <w:t xml:space="preserve"> </w:t>
      </w:r>
    </w:p>
    <w:p w14:paraId="4D9AD71D" w14:textId="77777777" w:rsidR="009C0EBC" w:rsidRPr="009C0EBC" w:rsidRDefault="009C0EBC" w:rsidP="009C0EBC"/>
    <w:p w14:paraId="3C50FF67" w14:textId="77777777" w:rsidR="00F157E0" w:rsidRPr="00FE4B8F" w:rsidRDefault="00F157E0" w:rsidP="00FE4B8F">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FE4B8F">
        <w:rPr>
          <w:rFonts w:ascii="Arial" w:eastAsia="Times New Roman" w:hAnsi="Arial" w:cs="Arial"/>
          <w:b/>
          <w:bCs/>
          <w:color w:val="1F3864" w:themeColor="accent5" w:themeShade="80"/>
          <w:sz w:val="24"/>
          <w:szCs w:val="24"/>
          <w:lang w:eastAsia="pl-PL"/>
        </w:rPr>
        <w:t>Uwaga</w:t>
      </w:r>
      <w:r w:rsidRPr="00FE4B8F">
        <w:rPr>
          <w:rFonts w:ascii="Arial" w:eastAsia="Times New Roman" w:hAnsi="Arial" w:cs="Arial"/>
          <w:bCs/>
          <w:color w:val="1F3864" w:themeColor="accent5" w:themeShade="80"/>
          <w:sz w:val="24"/>
          <w:szCs w:val="24"/>
          <w:lang w:eastAsia="pl-PL"/>
        </w:rPr>
        <w:t>: Dodatkowe informacje powinny obejmować głównie wybrane elementy procedury OOŚ</w:t>
      </w:r>
      <w:r w:rsidR="00280E74" w:rsidRPr="00FE4B8F">
        <w:rPr>
          <w:rFonts w:ascii="Arial" w:eastAsia="Times New Roman" w:hAnsi="Arial" w:cs="Arial"/>
          <w:bCs/>
          <w:color w:val="1F3864" w:themeColor="accent5" w:themeShade="80"/>
          <w:sz w:val="24"/>
          <w:szCs w:val="24"/>
          <w:lang w:eastAsia="pl-PL"/>
        </w:rPr>
        <w:t> </w:t>
      </w:r>
      <w:r w:rsidRPr="00FE4B8F">
        <w:rPr>
          <w:rFonts w:ascii="Arial" w:eastAsia="Times New Roman" w:hAnsi="Arial" w:cs="Arial"/>
          <w:bCs/>
          <w:color w:val="1F3864" w:themeColor="accent5" w:themeShade="80"/>
          <w:sz w:val="24"/>
          <w:szCs w:val="24"/>
          <w:lang w:eastAsia="pl-PL"/>
        </w:rPr>
        <w:t>istotne w odniesieniu do projektu w szczególności w ramach wieloetapowych procesów dotyczących zezwolenia na inwestycję.</w:t>
      </w:r>
    </w:p>
    <w:p w14:paraId="56B2B668" w14:textId="77777777" w:rsidR="002E334C" w:rsidRDefault="002E334C" w:rsidP="002E334C">
      <w:pPr>
        <w:spacing w:after="0"/>
        <w:jc w:val="both"/>
        <w:rPr>
          <w:rFonts w:ascii="Arial" w:eastAsia="Times New Roman" w:hAnsi="Arial" w:cs="Arial"/>
          <w:sz w:val="24"/>
          <w:szCs w:val="20"/>
          <w:lang w:eastAsia="pl-PL"/>
        </w:rPr>
      </w:pPr>
    </w:p>
    <w:p w14:paraId="0A62E4D8" w14:textId="3B5C1587" w:rsidR="00F157E0" w:rsidRPr="002E334C" w:rsidRDefault="00F157E0" w:rsidP="002E334C">
      <w:pPr>
        <w:spacing w:after="0"/>
        <w:jc w:val="both"/>
        <w:rPr>
          <w:rFonts w:ascii="Arial" w:eastAsia="Times New Roman" w:hAnsi="Arial" w:cs="Arial"/>
          <w:sz w:val="24"/>
          <w:szCs w:val="20"/>
          <w:lang w:eastAsia="pl-PL"/>
        </w:rPr>
      </w:pPr>
      <w:r w:rsidRPr="002E334C">
        <w:rPr>
          <w:rFonts w:ascii="Arial" w:eastAsia="Times New Roman" w:hAnsi="Arial" w:cs="Arial"/>
          <w:sz w:val="24"/>
          <w:szCs w:val="20"/>
          <w:lang w:eastAsia="pl-PL"/>
        </w:rPr>
        <w:t>Pole opisowe:</w:t>
      </w:r>
    </w:p>
    <w:p w14:paraId="6FEFD384" w14:textId="77777777" w:rsidR="00F157E0" w:rsidRPr="002E334C" w:rsidRDefault="00F157E0" w:rsidP="002E334C">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E334C">
        <w:rPr>
          <w:rFonts w:ascii="Arial" w:hAnsi="Arial" w:cs="Arial"/>
          <w:b/>
          <w:color w:val="767171" w:themeColor="background2" w:themeShade="80"/>
          <w:sz w:val="24"/>
          <w:szCs w:val="24"/>
        </w:rPr>
        <w:t xml:space="preserve">Instrukcja wypełnienia pola: </w:t>
      </w:r>
    </w:p>
    <w:p w14:paraId="4B7C81DD" w14:textId="77777777"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Wskazane dokumenty do załączenia:</w:t>
      </w:r>
    </w:p>
    <w:p w14:paraId="0C8DBB62" w14:textId="7171A161" w:rsidR="005A7355" w:rsidRDefault="005A7355">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a) streszczenie w języku niespecjalistycznym raportu OOŚ, o którym mowa w art. 66 ust. 1 pkt 18 ustawy OOŚ</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(zastrzeżeniem przyp. 62). W przypadku, gdy w raporcie była przeprowadzona ocena zgodnie z art. 6. ust. 3</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Dyrektywy Siedliskowej należy załączyć rozdziały raportu związane z oceną wskazaną w art. 6. ust. 3 Dyrektywy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Siedliskowej lub pełną wersję raportu OOŚ.</w:t>
      </w:r>
    </w:p>
    <w:p w14:paraId="0B281E2D" w14:textId="77777777" w:rsidR="002C3069" w:rsidRPr="00D573E6" w:rsidRDefault="002C3069"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p>
    <w:p w14:paraId="1F3D8474" w14:textId="333DCCE9"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b) zasadniczo wystarczającym źródłem powyższych informacji powinno być uzasadnienie do decyzji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 środowiskowych uwarunkowaniach i wystarczające jest jej wskazanie (w przypadku ponownej oceny również</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decyzji, o których mowa w art. 88 ust. 1 ustawy OOŚ). W przypadku, gdy uzasadnienia ww. decyzji nie zawierają</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właściwych informacji dotyczących konsultacji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organami ochrony środowiska, ze społeczeństwem oraz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informacji na temat transgranicznej OOŚ należy załączyć stosowną dokumentację w tym zakresie lub przedstawić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stosowne </w:t>
      </w:r>
      <w:r w:rsidRPr="00D573E6">
        <w:rPr>
          <w:rFonts w:ascii="Arial" w:hAnsi="Arial" w:cs="Arial"/>
          <w:color w:val="767171" w:themeColor="background2" w:themeShade="80"/>
          <w:sz w:val="24"/>
          <w:szCs w:val="24"/>
        </w:rPr>
        <w:lastRenderedPageBreak/>
        <w:t>wyjaśnienia. Udział społeczeństwa w procedurze oceny oddziaływania na środowisko regulują przepisy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Prezentując ten etap/etapy procedury oceny należy w szczególności wskazać sposób podania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informacji do publicznej wiadomości zgodnie z art. 3 ust 1 pkt. 11 ustawy OOŚ (w jaki sposób podano informację</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 konsultacjach i gdzie były dostępne), termin składania uwag i wniosków zgodnie z art. 33 ust. 1 pkt 7 ustawy</w:t>
      </w:r>
      <w:r>
        <w:rPr>
          <w:rFonts w:ascii="Arial" w:hAnsi="Arial" w:cs="Arial"/>
          <w:color w:val="767171" w:themeColor="background2" w:themeShade="80"/>
          <w:sz w:val="24"/>
          <w:szCs w:val="24"/>
        </w:rPr>
        <w:t xml:space="preserve"> </w:t>
      </w:r>
      <w:proofErr w:type="spellStart"/>
      <w:r w:rsidRPr="00D573E6">
        <w:rPr>
          <w:rFonts w:ascii="Arial" w:hAnsi="Arial" w:cs="Arial"/>
          <w:color w:val="767171" w:themeColor="background2" w:themeShade="80"/>
          <w:sz w:val="24"/>
          <w:szCs w:val="24"/>
        </w:rPr>
        <w:t>ooś</w:t>
      </w:r>
      <w:proofErr w:type="spellEnd"/>
      <w:r w:rsidRPr="00D573E6">
        <w:rPr>
          <w:rFonts w:ascii="Arial" w:hAnsi="Arial" w:cs="Arial"/>
          <w:color w:val="767171" w:themeColor="background2" w:themeShade="80"/>
          <w:sz w:val="24"/>
          <w:szCs w:val="24"/>
        </w:rPr>
        <w:t xml:space="preserve"> (termin minimalny to 21 dni), informacje na temat spotkań konsultacyjnych (ustawa OOŚ w art. 36</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przewiduje rozprawę administracyjną otwartą dla społeczeństwa, w przypadku innego rodzaju spotkań</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konsultacyjnych zasadne jest je również opisać), zgłoszone uwagi i wnioski, a także sposób ich uwzględnienie w</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tym przyczyny dla których uwag i wniosków nie uwzględniono zgodnie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art. 85 ust 2 pkt. 1a ustawy OOŚ.</w:t>
      </w:r>
    </w:p>
    <w:p w14:paraId="68C723F7" w14:textId="58AE374F" w:rsidR="005A7355" w:rsidRDefault="005A7355">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W przypadku konsultacji z organami ds. ochrony środowiska, postępowania </w:t>
      </w:r>
      <w:proofErr w:type="spellStart"/>
      <w:r w:rsidRPr="00D573E6">
        <w:rPr>
          <w:rFonts w:ascii="Arial" w:hAnsi="Arial" w:cs="Arial"/>
          <w:color w:val="767171" w:themeColor="background2" w:themeShade="80"/>
          <w:sz w:val="24"/>
          <w:szCs w:val="24"/>
        </w:rPr>
        <w:t>ws</w:t>
      </w:r>
      <w:proofErr w:type="spellEnd"/>
      <w:r w:rsidRPr="00D573E6">
        <w:rPr>
          <w:rFonts w:ascii="Arial" w:hAnsi="Arial" w:cs="Arial"/>
          <w:color w:val="767171" w:themeColor="background2" w:themeShade="80"/>
          <w:sz w:val="24"/>
          <w:szCs w:val="24"/>
        </w:rPr>
        <w:t>. transgranicznego oddziaływania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na środowisko, o których mowa w przedmiotowej sekcji należy zwrócić uwagę na kwestię sposobu wzięcia pod</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uwagę i uwzględnienia uzgodnień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organami ochrony środowiska z art. 85 ust 2 pkt. 1b ustawy OOŚ.</w:t>
      </w:r>
    </w:p>
    <w:p w14:paraId="6927B955" w14:textId="77777777" w:rsidR="002C3069" w:rsidRPr="00D573E6" w:rsidRDefault="002C3069"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p>
    <w:p w14:paraId="39145824" w14:textId="275FE19A"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c) decyzja o środowiskowych uwarunkowaniach oraz właściwą w sprawie decyzję wskazaną w art. 72 ust. 1</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wraz z informacją potwierdzającą jej poprawne podanie do publicznej wiadomości. Przedmiotowa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informacja może być przedstawiona w formie oświadczenia albo innej potwierdzającej wykonanie przez organ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obowiązku podania rozstrzygnięcia do publicznej wiadomości, o którym mowa w art. 38, 76 ust. 2 i 95 ust. 3</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w formie przewidzianej w art. 3 ust. 1 pkt 11 ustawy OOŚ.</w:t>
      </w:r>
    </w:p>
    <w:p w14:paraId="22D0743C" w14:textId="29AF446D"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Dokumenty i informacje powinny odnosić się do uzyskanego dla projektu zezwolenia na inwestycję w rozumieniu</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Dyrektywy OOŚ.</w:t>
      </w:r>
    </w:p>
    <w:p w14:paraId="7650041E" w14:textId="0BAECF31" w:rsidR="00FB0C01" w:rsidRPr="007D5D1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Ponadto powinien wnioskodawca zobowiązać się do nierozpoczęcia prac budowlanych,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o których mowa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wcześniej, do czasu uzyskania dla danego przedsięwzięcia wykonalnej decyzji budowlanej.</w:t>
      </w:r>
    </w:p>
    <w:p w14:paraId="36AC84B7" w14:textId="77777777" w:rsidR="005A7355" w:rsidRDefault="005A7355" w:rsidP="000F2CD3">
      <w:pPr>
        <w:pStyle w:val="Nagwek3"/>
        <w:spacing w:before="0" w:after="120"/>
        <w:jc w:val="both"/>
        <w:rPr>
          <w:rFonts w:ascii="Arial" w:hAnsi="Arial" w:cs="Arial"/>
          <w:b/>
          <w:color w:val="auto"/>
        </w:rPr>
      </w:pPr>
    </w:p>
    <w:p w14:paraId="5FB57AA2" w14:textId="6A030A0E" w:rsidR="00CB4627" w:rsidRPr="002E334C" w:rsidRDefault="00C2056F" w:rsidP="000F2CD3">
      <w:pPr>
        <w:pStyle w:val="Nagwek3"/>
        <w:spacing w:before="0" w:after="120"/>
        <w:jc w:val="both"/>
        <w:rPr>
          <w:rFonts w:ascii="Arial" w:hAnsi="Arial" w:cs="Arial"/>
          <w:b/>
          <w:color w:val="auto"/>
        </w:rPr>
      </w:pPr>
      <w:r w:rsidRPr="000F2CD3">
        <w:rPr>
          <w:rFonts w:ascii="Arial" w:hAnsi="Arial" w:cs="Arial"/>
          <w:b/>
          <w:color w:val="auto"/>
        </w:rPr>
        <w:t>A.</w:t>
      </w:r>
      <w:r w:rsidR="00D905B2">
        <w:rPr>
          <w:rFonts w:ascii="Arial" w:hAnsi="Arial" w:cs="Arial"/>
          <w:b/>
          <w:color w:val="auto"/>
        </w:rPr>
        <w:t>3</w:t>
      </w:r>
      <w:r w:rsidRPr="000F2CD3">
        <w:rPr>
          <w:rFonts w:ascii="Arial" w:hAnsi="Arial" w:cs="Arial"/>
          <w:b/>
          <w:color w:val="auto"/>
        </w:rPr>
        <w:t>.3.</w:t>
      </w:r>
      <w:r>
        <w:rPr>
          <w:rFonts w:ascii="Arial" w:hAnsi="Arial" w:cs="Arial"/>
          <w:b/>
          <w:color w:val="auto"/>
        </w:rPr>
        <w:t xml:space="preserve"> </w:t>
      </w:r>
      <w:r w:rsidR="00CB4627" w:rsidRPr="002E334C">
        <w:rPr>
          <w:rFonts w:ascii="Arial" w:hAnsi="Arial" w:cs="Arial"/>
          <w:b/>
          <w:color w:val="auto"/>
        </w:rPr>
        <w:t xml:space="preserve">Jeżeli projekt objęty jest </w:t>
      </w:r>
      <w:r w:rsidR="00CB4627" w:rsidRPr="00614933">
        <w:rPr>
          <w:rFonts w:ascii="Arial" w:hAnsi="Arial" w:cs="Arial"/>
          <w:b/>
          <w:color w:val="auto"/>
          <w:u w:val="single"/>
        </w:rPr>
        <w:t>załącznikiem drugim do przedmiotowej dyrektywy OOŚ</w:t>
      </w:r>
      <w:r w:rsidR="00AB6570">
        <w:rPr>
          <w:rStyle w:val="Odwoanieprzypisudolnego"/>
          <w:rFonts w:ascii="Arial" w:hAnsi="Arial" w:cs="Arial"/>
          <w:b/>
          <w:color w:val="auto"/>
          <w:u w:val="single"/>
        </w:rPr>
        <w:footnoteReference w:id="5"/>
      </w:r>
      <w:r w:rsidR="00CB4627" w:rsidRPr="002E334C">
        <w:rPr>
          <w:rFonts w:ascii="Arial" w:hAnsi="Arial" w:cs="Arial"/>
          <w:b/>
          <w:color w:val="auto"/>
        </w:rPr>
        <w:t>, czy</w:t>
      </w:r>
      <w:r w:rsidR="00280E74" w:rsidRPr="002E334C">
        <w:rPr>
          <w:rFonts w:ascii="Arial" w:hAnsi="Arial" w:cs="Arial"/>
          <w:b/>
          <w:color w:val="auto"/>
        </w:rPr>
        <w:t> </w:t>
      </w:r>
      <w:r w:rsidR="00CB4627" w:rsidRPr="002E334C">
        <w:rPr>
          <w:rFonts w:ascii="Arial" w:hAnsi="Arial" w:cs="Arial"/>
          <w:b/>
          <w:color w:val="auto"/>
        </w:rPr>
        <w:t>przeprowadzono ocenę oddziaływania na środowisko?</w:t>
      </w:r>
    </w:p>
    <w:p w14:paraId="502E7CA8" w14:textId="77777777" w:rsidR="00CB4627" w:rsidRPr="001810CF"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333176956"/>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1624916605"/>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Nie</w:t>
      </w:r>
    </w:p>
    <w:p w14:paraId="227110C6" w14:textId="77777777" w:rsidR="00CB4627" w:rsidRDefault="00CB4627" w:rsidP="00CB4627">
      <w:pPr>
        <w:pStyle w:val="Akapitzlist"/>
        <w:spacing w:after="0" w:line="240" w:lineRule="auto"/>
        <w:ind w:left="720"/>
        <w:contextualSpacing/>
        <w:rPr>
          <w:rFonts w:cs="Calibri"/>
          <w:sz w:val="24"/>
          <w:szCs w:val="24"/>
        </w:rPr>
      </w:pPr>
    </w:p>
    <w:p w14:paraId="534AAD06" w14:textId="77777777" w:rsidR="002C3069" w:rsidRDefault="002C3069" w:rsidP="008D5E37">
      <w:pPr>
        <w:spacing w:before="120" w:after="40" w:line="240" w:lineRule="auto"/>
        <w:rPr>
          <w:rFonts w:ascii="Arial" w:eastAsia="Times New Roman" w:hAnsi="Arial" w:cs="Arial"/>
          <w:sz w:val="24"/>
          <w:szCs w:val="24"/>
          <w:lang w:eastAsia="pl-PL"/>
        </w:rPr>
      </w:pPr>
    </w:p>
    <w:p w14:paraId="1953059E" w14:textId="77777777" w:rsidR="002C3069" w:rsidRDefault="002C3069" w:rsidP="008D5E37">
      <w:pPr>
        <w:spacing w:before="120" w:after="40" w:line="240" w:lineRule="auto"/>
        <w:rPr>
          <w:rFonts w:ascii="Arial" w:eastAsia="Times New Roman" w:hAnsi="Arial" w:cs="Arial"/>
          <w:sz w:val="24"/>
          <w:szCs w:val="24"/>
          <w:lang w:eastAsia="pl-PL"/>
        </w:rPr>
      </w:pPr>
    </w:p>
    <w:p w14:paraId="35D02EC1" w14:textId="77777777" w:rsidR="002C3069" w:rsidRDefault="002C3069" w:rsidP="008D5E37">
      <w:pPr>
        <w:spacing w:before="120" w:after="40" w:line="240" w:lineRule="auto"/>
        <w:rPr>
          <w:rFonts w:ascii="Arial" w:eastAsia="Times New Roman" w:hAnsi="Arial" w:cs="Arial"/>
          <w:sz w:val="24"/>
          <w:szCs w:val="24"/>
          <w:lang w:eastAsia="pl-PL"/>
        </w:rPr>
      </w:pPr>
    </w:p>
    <w:p w14:paraId="73CBEB91" w14:textId="616D367C" w:rsidR="008D5E37" w:rsidRPr="00937DA3" w:rsidRDefault="008D5E37" w:rsidP="008D5E37">
      <w:pPr>
        <w:spacing w:before="120" w:after="40" w:line="240" w:lineRule="auto"/>
        <w:rPr>
          <w:rFonts w:ascii="Arial" w:eastAsia="Times New Roman" w:hAnsi="Arial" w:cs="Arial"/>
          <w:sz w:val="24"/>
          <w:szCs w:val="24"/>
          <w:lang w:eastAsia="pl-PL"/>
        </w:rPr>
      </w:pPr>
      <w:r w:rsidRPr="00937DA3">
        <w:rPr>
          <w:rFonts w:ascii="Arial" w:eastAsia="Times New Roman" w:hAnsi="Arial" w:cs="Arial"/>
          <w:sz w:val="24"/>
          <w:szCs w:val="24"/>
          <w:lang w:eastAsia="pl-PL"/>
        </w:rPr>
        <w:t>Pole opisowe:</w:t>
      </w:r>
    </w:p>
    <w:p w14:paraId="373516BA" w14:textId="77777777" w:rsidR="00467AB5" w:rsidRPr="004842FB"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b/>
          <w:bCs/>
          <w:color w:val="767171" w:themeColor="background2" w:themeShade="80"/>
          <w:sz w:val="24"/>
          <w:szCs w:val="24"/>
        </w:rPr>
      </w:pPr>
      <w:r w:rsidRPr="004842FB">
        <w:rPr>
          <w:rFonts w:ascii="Arial" w:hAnsi="Arial" w:cs="Arial"/>
          <w:b/>
          <w:bCs/>
          <w:color w:val="767171" w:themeColor="background2" w:themeShade="80"/>
          <w:sz w:val="24"/>
          <w:szCs w:val="24"/>
        </w:rPr>
        <w:t xml:space="preserve">Instrukcja wypełnienia pola: </w:t>
      </w:r>
    </w:p>
    <w:p w14:paraId="0AB5A32F" w14:textId="0FA6BC70"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punkcie A.</w:t>
      </w:r>
      <w:r w:rsidR="00D905B2">
        <w:rPr>
          <w:rFonts w:ascii="Arial" w:hAnsi="Arial" w:cs="Arial"/>
          <w:color w:val="767171" w:themeColor="background2" w:themeShade="80"/>
          <w:sz w:val="24"/>
          <w:szCs w:val="24"/>
        </w:rPr>
        <w:t>3</w:t>
      </w:r>
      <w:r w:rsidRPr="00467AB5">
        <w:rPr>
          <w:rFonts w:ascii="Arial" w:hAnsi="Arial" w:cs="Arial"/>
          <w:color w:val="767171" w:themeColor="background2" w:themeShade="80"/>
          <w:sz w:val="24"/>
          <w:szCs w:val="24"/>
        </w:rPr>
        <w:t xml:space="preserve">.3 </w:t>
      </w:r>
      <w:r w:rsidRPr="004842FB">
        <w:rPr>
          <w:rFonts w:ascii="Arial" w:hAnsi="Arial" w:cs="Arial"/>
          <w:color w:val="767171" w:themeColor="background2" w:themeShade="80"/>
          <w:sz w:val="24"/>
          <w:szCs w:val="24"/>
          <w:u w:val="single"/>
        </w:rPr>
        <w:t xml:space="preserve">należy odpowiedzieć na pytanie, czy w ramach projektu realizowane będzie przedsięwzięcie wskazane w załączniku drugim do dyrektywy OOŚ i czy zostało </w:t>
      </w:r>
      <w:r w:rsidRPr="004842FB">
        <w:rPr>
          <w:rFonts w:ascii="Arial" w:hAnsi="Arial" w:cs="Arial"/>
          <w:color w:val="767171" w:themeColor="background2" w:themeShade="80"/>
          <w:sz w:val="24"/>
          <w:szCs w:val="24"/>
          <w:u w:val="single"/>
        </w:rPr>
        <w:lastRenderedPageBreak/>
        <w:t>przeprowadzone postępowanie w sprawie oceny oddziaływania na środowisko</w:t>
      </w:r>
      <w:r w:rsidRPr="00467AB5">
        <w:rPr>
          <w:rFonts w:ascii="Arial" w:hAnsi="Arial" w:cs="Arial"/>
          <w:color w:val="767171" w:themeColor="background2" w:themeShade="80"/>
          <w:sz w:val="24"/>
          <w:szCs w:val="24"/>
        </w:rPr>
        <w:t>, będące wynikiem wydania postanowienia o obowiązku przeprowadzenia OOŚ.</w:t>
      </w:r>
    </w:p>
    <w:p w14:paraId="7541EBBB" w14:textId="77777777"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przypadku, gdy takie postępowanie:</w:t>
      </w:r>
    </w:p>
    <w:p w14:paraId="7CFD64D5" w14:textId="7F7BBBAC"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zostało przeprowadzone – należy zaznaczyć kwadrat „</w:t>
      </w:r>
      <w:r w:rsidRPr="004842FB">
        <w:rPr>
          <w:rFonts w:ascii="Arial" w:hAnsi="Arial" w:cs="Arial"/>
          <w:b/>
          <w:bCs/>
          <w:color w:val="767171" w:themeColor="background2" w:themeShade="80"/>
          <w:sz w:val="24"/>
          <w:szCs w:val="24"/>
        </w:rPr>
        <w:t>Tak</w:t>
      </w:r>
      <w:r w:rsidRPr="00467AB5">
        <w:rPr>
          <w:rFonts w:ascii="Arial" w:hAnsi="Arial" w:cs="Arial"/>
          <w:color w:val="767171" w:themeColor="background2" w:themeShade="80"/>
          <w:sz w:val="24"/>
          <w:szCs w:val="24"/>
        </w:rPr>
        <w:t>” oraz dołączyć stosowne dokumenty wskazane w punkcie A.</w:t>
      </w:r>
      <w:r w:rsidR="00D905B2">
        <w:rPr>
          <w:rFonts w:ascii="Arial" w:hAnsi="Arial" w:cs="Arial"/>
          <w:color w:val="767171" w:themeColor="background2" w:themeShade="80"/>
          <w:sz w:val="24"/>
          <w:szCs w:val="24"/>
        </w:rPr>
        <w:t>3</w:t>
      </w:r>
      <w:r w:rsidRPr="00467AB5">
        <w:rPr>
          <w:rFonts w:ascii="Arial" w:hAnsi="Arial" w:cs="Arial"/>
          <w:color w:val="767171" w:themeColor="background2" w:themeShade="80"/>
          <w:sz w:val="24"/>
          <w:szCs w:val="24"/>
        </w:rPr>
        <w:t xml:space="preserve">.2.; </w:t>
      </w:r>
    </w:p>
    <w:p w14:paraId="777A04BC" w14:textId="186FD4C3"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nie zostało przeprowadzone – należy zaznaczyć kwadrat „</w:t>
      </w:r>
      <w:r w:rsidRPr="004842FB">
        <w:rPr>
          <w:rFonts w:ascii="Arial" w:hAnsi="Arial" w:cs="Arial"/>
          <w:b/>
          <w:bCs/>
          <w:color w:val="767171" w:themeColor="background2" w:themeShade="80"/>
          <w:sz w:val="24"/>
          <w:szCs w:val="24"/>
        </w:rPr>
        <w:t>Nie</w:t>
      </w:r>
      <w:r w:rsidRPr="00467AB5">
        <w:rPr>
          <w:rFonts w:ascii="Arial" w:hAnsi="Arial" w:cs="Arial"/>
          <w:color w:val="767171" w:themeColor="background2" w:themeShade="80"/>
          <w:sz w:val="24"/>
          <w:szCs w:val="24"/>
        </w:rPr>
        <w:t xml:space="preserve">”, podać wyjaśnienie </w:t>
      </w:r>
      <w:r w:rsidR="004842FB">
        <w:rPr>
          <w:rFonts w:ascii="Arial" w:hAnsi="Arial" w:cs="Arial"/>
          <w:color w:val="767171" w:themeColor="background2" w:themeShade="80"/>
          <w:sz w:val="24"/>
          <w:szCs w:val="24"/>
        </w:rPr>
        <w:br/>
        <w:t>i</w:t>
      </w:r>
      <w:r w:rsidRPr="00467AB5">
        <w:rPr>
          <w:rFonts w:ascii="Arial" w:hAnsi="Arial" w:cs="Arial"/>
          <w:color w:val="767171" w:themeColor="background2" w:themeShade="80"/>
          <w:sz w:val="24"/>
          <w:szCs w:val="24"/>
        </w:rPr>
        <w:t xml:space="preserve"> następujące informacje:</w:t>
      </w:r>
    </w:p>
    <w:p w14:paraId="1F14963D" w14:textId="379425F0" w:rsidR="00467AB5" w:rsidRPr="00467AB5" w:rsidRDefault="00467AB5" w:rsidP="00307299">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ab/>
      </w:r>
      <w:r w:rsidR="007A3EA8">
        <w:rPr>
          <w:rFonts w:ascii="Arial" w:hAnsi="Arial" w:cs="Arial"/>
          <w:color w:val="767171" w:themeColor="background2" w:themeShade="80"/>
          <w:sz w:val="24"/>
          <w:szCs w:val="24"/>
        </w:rPr>
        <w:t xml:space="preserve">a) </w:t>
      </w:r>
      <w:r w:rsidRPr="00467AB5">
        <w:rPr>
          <w:rFonts w:ascii="Arial" w:hAnsi="Arial" w:cs="Arial"/>
          <w:color w:val="767171" w:themeColor="background2" w:themeShade="80"/>
          <w:sz w:val="24"/>
          <w:szCs w:val="24"/>
        </w:rPr>
        <w:t>ustalenie wymagane w artykule 4 ust</w:t>
      </w:r>
      <w:r w:rsidR="00AB6570">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 xml:space="preserve"> 4 Dyrektywy OOŚ (w formie określanej mianem </w:t>
      </w:r>
      <w:r w:rsidR="007A3EA8">
        <w:rPr>
          <w:rFonts w:ascii="Arial" w:hAnsi="Arial" w:cs="Arial"/>
          <w:color w:val="767171" w:themeColor="background2" w:themeShade="80"/>
          <w:sz w:val="24"/>
          <w:szCs w:val="24"/>
        </w:rPr>
        <w:t xml:space="preserve">  </w:t>
      </w:r>
      <w:r w:rsidR="00307299">
        <w:rPr>
          <w:rFonts w:ascii="Arial" w:hAnsi="Arial" w:cs="Arial"/>
          <w:color w:val="767171" w:themeColor="background2" w:themeShade="80"/>
          <w:sz w:val="24"/>
          <w:szCs w:val="24"/>
        </w:rPr>
        <w:t xml:space="preserve">  </w:t>
      </w:r>
      <w:r w:rsidR="00EA2FBC">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 xml:space="preserve">decyzji dotyczącej preselekcji” lub „decyzji </w:t>
      </w:r>
      <w:proofErr w:type="spellStart"/>
      <w:r w:rsidRPr="00467AB5">
        <w:rPr>
          <w:rFonts w:ascii="Arial" w:hAnsi="Arial" w:cs="Arial"/>
          <w:color w:val="767171" w:themeColor="background2" w:themeShade="80"/>
          <w:sz w:val="24"/>
          <w:szCs w:val="24"/>
        </w:rPr>
        <w:t>screeningowej</w:t>
      </w:r>
      <w:proofErr w:type="spellEnd"/>
      <w:r w:rsidRPr="00467AB5">
        <w:rPr>
          <w:rFonts w:ascii="Arial" w:hAnsi="Arial" w:cs="Arial"/>
          <w:color w:val="767171" w:themeColor="background2" w:themeShade="80"/>
          <w:sz w:val="24"/>
          <w:szCs w:val="24"/>
        </w:rPr>
        <w:t>”)</w:t>
      </w:r>
      <w:r w:rsidR="0074662E">
        <w:rPr>
          <w:rStyle w:val="Odwoanieprzypisudolnego"/>
          <w:rFonts w:ascii="Arial" w:hAnsi="Arial" w:cs="Arial"/>
          <w:color w:val="767171" w:themeColor="background2" w:themeShade="80"/>
          <w:sz w:val="24"/>
          <w:szCs w:val="24"/>
        </w:rPr>
        <w:footnoteReference w:id="6"/>
      </w:r>
      <w:r w:rsidRPr="00467AB5">
        <w:rPr>
          <w:rFonts w:ascii="Arial" w:hAnsi="Arial" w:cs="Arial"/>
          <w:color w:val="767171" w:themeColor="background2" w:themeShade="80"/>
          <w:sz w:val="24"/>
          <w:szCs w:val="24"/>
        </w:rPr>
        <w:t>;</w:t>
      </w:r>
    </w:p>
    <w:p w14:paraId="73D45209" w14:textId="75BCDF00" w:rsidR="00467AB5" w:rsidRPr="00467AB5" w:rsidRDefault="007A3EA8" w:rsidP="007A3EA8">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b) </w:t>
      </w:r>
      <w:r w:rsidR="00467AB5" w:rsidRPr="00467AB5">
        <w:rPr>
          <w:rFonts w:ascii="Arial" w:hAnsi="Arial" w:cs="Arial"/>
          <w:color w:val="767171" w:themeColor="background2" w:themeShade="80"/>
          <w:sz w:val="24"/>
          <w:szCs w:val="24"/>
        </w:rPr>
        <w:t>progi, kryteria lub przeprowadzone indywidualne badania przedsięwzięć, które doprowadziły do wniosku, że OOŚ nie była wymagana. Nie ma konieczności przedstawienia przedmiotowych informacji, jeżeli zawarto je już w decyzji wspomnianej w punkcie a) powyżej;</w:t>
      </w:r>
    </w:p>
    <w:p w14:paraId="1749F5CC" w14:textId="1800684D" w:rsidR="00467AB5" w:rsidRPr="00467AB5" w:rsidRDefault="007A3EA8" w:rsidP="00467AB5">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c)   </w:t>
      </w:r>
      <w:r w:rsidR="00467AB5" w:rsidRPr="00467AB5">
        <w:rPr>
          <w:rFonts w:ascii="Arial" w:hAnsi="Arial" w:cs="Arial"/>
          <w:color w:val="767171" w:themeColor="background2" w:themeShade="80"/>
          <w:sz w:val="24"/>
          <w:szCs w:val="24"/>
        </w:rPr>
        <w:t>wyjaśnienie powodów, dla których projekt nie ma znaczących skutków środowiskowych, biorąc pod uwagę odpowiednie kryteria selekcji określone w załączniku trzecim do dyrektywy OOŚ. Nie ma konieczności przedstawienia przedmiotowych informacji, jeżeli zawarto je już w decyzji wspomnianej w punkcie a) powyżej.</w:t>
      </w:r>
    </w:p>
    <w:p w14:paraId="62FAC558" w14:textId="4ECF7E04" w:rsidR="004842FB" w:rsidRDefault="007A3EA8" w:rsidP="00D573E6">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315872">
        <w:rPr>
          <w:rFonts w:ascii="Arial" w:hAnsi="Arial" w:cs="Arial"/>
          <w:color w:val="767171" w:themeColor="background2" w:themeShade="80"/>
          <w:sz w:val="24"/>
          <w:szCs w:val="24"/>
        </w:rPr>
        <w:tab/>
      </w:r>
      <w:r w:rsidR="004842FB" w:rsidRPr="004842FB">
        <w:rPr>
          <w:rFonts w:ascii="Arial" w:hAnsi="Arial" w:cs="Arial"/>
          <w:b/>
          <w:bCs/>
          <w:color w:val="767171" w:themeColor="background2" w:themeShade="80"/>
          <w:sz w:val="24"/>
          <w:szCs w:val="24"/>
        </w:rPr>
        <w:t>oraz</w:t>
      </w:r>
      <w:r w:rsidR="004842FB">
        <w:rPr>
          <w:rFonts w:ascii="Arial" w:hAnsi="Arial" w:cs="Arial"/>
          <w:color w:val="767171" w:themeColor="background2" w:themeShade="80"/>
          <w:sz w:val="24"/>
          <w:szCs w:val="24"/>
        </w:rPr>
        <w:t xml:space="preserve"> </w:t>
      </w:r>
    </w:p>
    <w:p w14:paraId="51364757" w14:textId="133FF999" w:rsidR="00CB7389" w:rsidRDefault="004842FB" w:rsidP="00315872">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315872">
        <w:rPr>
          <w:rFonts w:ascii="Arial" w:hAnsi="Arial" w:cs="Arial"/>
          <w:color w:val="767171" w:themeColor="background2" w:themeShade="80"/>
          <w:sz w:val="24"/>
          <w:szCs w:val="24"/>
        </w:rPr>
        <w:tab/>
      </w:r>
      <w:r w:rsidR="00467AB5" w:rsidRPr="00467AB5">
        <w:rPr>
          <w:rFonts w:ascii="Arial" w:hAnsi="Arial" w:cs="Arial"/>
          <w:color w:val="767171" w:themeColor="background2" w:themeShade="80"/>
          <w:sz w:val="24"/>
          <w:szCs w:val="24"/>
        </w:rPr>
        <w:t>dołączyć stosowne dokumenty wykazane w punkcie A.</w:t>
      </w:r>
      <w:r w:rsidR="00D905B2">
        <w:rPr>
          <w:rFonts w:ascii="Arial" w:hAnsi="Arial" w:cs="Arial"/>
          <w:color w:val="767171" w:themeColor="background2" w:themeShade="80"/>
          <w:sz w:val="24"/>
          <w:szCs w:val="24"/>
        </w:rPr>
        <w:t>3</w:t>
      </w:r>
      <w:r w:rsidR="00467AB5" w:rsidRPr="00467AB5">
        <w:rPr>
          <w:rFonts w:ascii="Arial" w:hAnsi="Arial" w:cs="Arial"/>
          <w:color w:val="767171" w:themeColor="background2" w:themeShade="80"/>
          <w:sz w:val="24"/>
          <w:szCs w:val="24"/>
        </w:rPr>
        <w:t xml:space="preserve">.2 </w:t>
      </w:r>
      <w:r w:rsidR="0074662E">
        <w:rPr>
          <w:rFonts w:ascii="Arial" w:hAnsi="Arial" w:cs="Arial"/>
          <w:color w:val="767171" w:themeColor="background2" w:themeShade="80"/>
          <w:sz w:val="24"/>
          <w:szCs w:val="24"/>
        </w:rPr>
        <w:t>(</w:t>
      </w:r>
      <w:r w:rsidR="00467AB5" w:rsidRPr="00467AB5">
        <w:rPr>
          <w:rFonts w:ascii="Arial" w:hAnsi="Arial" w:cs="Arial"/>
          <w:color w:val="767171" w:themeColor="background2" w:themeShade="80"/>
          <w:sz w:val="24"/>
          <w:szCs w:val="24"/>
        </w:rPr>
        <w:t>w podpunktach a, b i c</w:t>
      </w:r>
      <w:r w:rsidR="0074662E">
        <w:rPr>
          <w:rFonts w:ascii="Arial" w:hAnsi="Arial" w:cs="Arial"/>
          <w:color w:val="767171" w:themeColor="background2" w:themeShade="80"/>
          <w:sz w:val="24"/>
          <w:szCs w:val="24"/>
        </w:rPr>
        <w:t>) oraz przedstawić informację, co do sposobu powiadomienia społeczeństwa o podjętej decyzji</w:t>
      </w:r>
      <w:r w:rsidR="00FD1FF4">
        <w:rPr>
          <w:rFonts w:ascii="Arial" w:hAnsi="Arial" w:cs="Arial"/>
          <w:color w:val="767171" w:themeColor="background2" w:themeShade="80"/>
          <w:sz w:val="24"/>
          <w:szCs w:val="24"/>
        </w:rPr>
        <w:t>.</w:t>
      </w:r>
      <w:r w:rsidR="00467AB5" w:rsidRPr="00467AB5">
        <w:rPr>
          <w:rFonts w:ascii="Arial" w:hAnsi="Arial" w:cs="Arial"/>
          <w:color w:val="767171" w:themeColor="background2" w:themeShade="80"/>
          <w:sz w:val="24"/>
          <w:szCs w:val="24"/>
        </w:rPr>
        <w:t xml:space="preserve"> </w:t>
      </w:r>
    </w:p>
    <w:p w14:paraId="20BCA7D1" w14:textId="77777777" w:rsidR="00315872" w:rsidRDefault="00315872" w:rsidP="00315872">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p>
    <w:p w14:paraId="4530C3C3" w14:textId="51A96F30" w:rsidR="00315872" w:rsidRDefault="00315872" w:rsidP="00315872">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W</w:t>
      </w:r>
      <w:r w:rsidRPr="00315872">
        <w:rPr>
          <w:rFonts w:ascii="Arial" w:hAnsi="Arial" w:cs="Arial"/>
          <w:color w:val="767171" w:themeColor="background2" w:themeShade="80"/>
          <w:sz w:val="24"/>
          <w:szCs w:val="24"/>
        </w:rPr>
        <w:t xml:space="preserve">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62984C75" w14:textId="6D992A9B" w:rsidR="00CB4627" w:rsidRPr="008A663D" w:rsidRDefault="00D905B2" w:rsidP="00D905B2">
      <w:pPr>
        <w:pStyle w:val="Nagwek2"/>
        <w:spacing w:before="240" w:after="120"/>
        <w:rPr>
          <w:rFonts w:ascii="Arial" w:hAnsi="Arial" w:cs="Arial"/>
          <w:b/>
          <w:color w:val="auto"/>
          <w:sz w:val="28"/>
          <w:szCs w:val="28"/>
        </w:rPr>
      </w:pPr>
      <w:r>
        <w:rPr>
          <w:rFonts w:ascii="Arial" w:hAnsi="Arial" w:cs="Arial"/>
          <w:b/>
          <w:color w:val="auto"/>
          <w:sz w:val="28"/>
          <w:szCs w:val="28"/>
        </w:rPr>
        <w:t xml:space="preserve">A.4. </w:t>
      </w:r>
      <w:r w:rsidR="00CB4627" w:rsidRPr="008A663D">
        <w:rPr>
          <w:rFonts w:ascii="Arial" w:hAnsi="Arial" w:cs="Arial"/>
          <w:b/>
          <w:color w:val="auto"/>
          <w:sz w:val="28"/>
          <w:szCs w:val="28"/>
        </w:rPr>
        <w:t xml:space="preserve">Łagodzenie </w:t>
      </w:r>
      <w:r w:rsidR="006C3972" w:rsidRPr="008A663D">
        <w:rPr>
          <w:rFonts w:ascii="Arial" w:hAnsi="Arial" w:cs="Arial"/>
          <w:b/>
          <w:color w:val="auto"/>
          <w:sz w:val="28"/>
          <w:szCs w:val="28"/>
        </w:rPr>
        <w:t xml:space="preserve">zmian </w:t>
      </w:r>
      <w:r w:rsidR="00CB4627" w:rsidRPr="008A663D">
        <w:rPr>
          <w:rFonts w:ascii="Arial" w:hAnsi="Arial" w:cs="Arial"/>
          <w:b/>
          <w:color w:val="auto"/>
          <w:sz w:val="28"/>
          <w:szCs w:val="28"/>
        </w:rPr>
        <w:t>klimatu</w:t>
      </w:r>
    </w:p>
    <w:p w14:paraId="07B9FCD9" w14:textId="77777777" w:rsidR="00803E25" w:rsidRPr="00C85970" w:rsidRDefault="00803E25" w:rsidP="00C85970">
      <w:pPr>
        <w:tabs>
          <w:tab w:val="num" w:pos="284"/>
        </w:tabs>
        <w:spacing w:after="0"/>
        <w:jc w:val="both"/>
        <w:rPr>
          <w:rFonts w:ascii="Arial" w:hAnsi="Arial" w:cs="Arial"/>
          <w:bCs/>
          <w:sz w:val="24"/>
          <w:szCs w:val="24"/>
        </w:rPr>
      </w:pPr>
      <w:r w:rsidRPr="00C85970">
        <w:rPr>
          <w:rFonts w:ascii="Arial" w:hAnsi="Arial" w:cs="Arial"/>
          <w:bCs/>
          <w:sz w:val="24"/>
          <w:szCs w:val="24"/>
        </w:rPr>
        <w:t>Projekt kwalifikuje się jako wnoszący istotny wkład w łagodzenie zmian klimatu, jeżeli wnosi istotny wkład w ustabilizowanie stężenia gazów cieplarnianych w atmosferze poprzez:</w:t>
      </w:r>
    </w:p>
    <w:p w14:paraId="0525CA3B" w14:textId="325F5E8C" w:rsidR="00803E25" w:rsidRPr="00C85970" w:rsidRDefault="00803E25" w:rsidP="00233549">
      <w:pPr>
        <w:numPr>
          <w:ilvl w:val="0"/>
          <w:numId w:val="11"/>
        </w:numPr>
        <w:spacing w:after="0"/>
        <w:jc w:val="both"/>
        <w:rPr>
          <w:rFonts w:ascii="Arial" w:hAnsi="Arial" w:cs="Arial"/>
          <w:bCs/>
          <w:sz w:val="24"/>
          <w:szCs w:val="24"/>
        </w:rPr>
      </w:pPr>
      <w:r w:rsidRPr="00C85970">
        <w:rPr>
          <w:rFonts w:ascii="Arial" w:hAnsi="Arial" w:cs="Arial"/>
          <w:bCs/>
          <w:sz w:val="24"/>
          <w:szCs w:val="24"/>
        </w:rPr>
        <w:t>niedopuszczanie do powsta</w:t>
      </w:r>
      <w:r w:rsidR="00B774C1" w:rsidRPr="00C85970">
        <w:rPr>
          <w:rFonts w:ascii="Arial" w:hAnsi="Arial" w:cs="Arial"/>
          <w:bCs/>
          <w:sz w:val="24"/>
          <w:szCs w:val="24"/>
        </w:rPr>
        <w:t>nia emisji gazów cieplarnianych</w:t>
      </w:r>
      <w:r w:rsidR="00315872">
        <w:rPr>
          <w:rFonts w:ascii="Arial" w:hAnsi="Arial" w:cs="Arial"/>
          <w:bCs/>
          <w:sz w:val="24"/>
          <w:szCs w:val="24"/>
        </w:rPr>
        <w:t xml:space="preserve"> </w:t>
      </w:r>
      <w:r w:rsidR="00315872" w:rsidRPr="00D573E6">
        <w:rPr>
          <w:rFonts w:ascii="Arial" w:hAnsi="Arial" w:cs="Arial"/>
          <w:b/>
          <w:sz w:val="24"/>
          <w:szCs w:val="24"/>
        </w:rPr>
        <w:t>lub</w:t>
      </w:r>
      <w:r w:rsidR="00B774C1" w:rsidRPr="00C85970">
        <w:rPr>
          <w:rFonts w:ascii="Arial" w:hAnsi="Arial" w:cs="Arial"/>
          <w:bCs/>
          <w:sz w:val="24"/>
          <w:szCs w:val="24"/>
        </w:rPr>
        <w:t>;</w:t>
      </w:r>
    </w:p>
    <w:p w14:paraId="15CBF228" w14:textId="24BCE2B5" w:rsidR="00803E25" w:rsidRPr="00C85970" w:rsidRDefault="00803E25" w:rsidP="00233549">
      <w:pPr>
        <w:numPr>
          <w:ilvl w:val="0"/>
          <w:numId w:val="11"/>
        </w:numPr>
        <w:spacing w:after="0"/>
        <w:jc w:val="both"/>
        <w:rPr>
          <w:rFonts w:ascii="Arial" w:hAnsi="Arial" w:cs="Arial"/>
          <w:sz w:val="24"/>
        </w:rPr>
      </w:pPr>
      <w:r w:rsidRPr="00C85970">
        <w:rPr>
          <w:rFonts w:ascii="Arial" w:hAnsi="Arial" w:cs="Arial"/>
          <w:bCs/>
          <w:sz w:val="24"/>
          <w:szCs w:val="24"/>
        </w:rPr>
        <w:t>ograniczanie</w:t>
      </w:r>
      <w:r w:rsidRPr="00C85970">
        <w:rPr>
          <w:rFonts w:ascii="Arial" w:hAnsi="Arial" w:cs="Arial"/>
          <w:sz w:val="24"/>
          <w:szCs w:val="24"/>
        </w:rPr>
        <w:t xml:space="preserve"> </w:t>
      </w:r>
      <w:r w:rsidR="00B774C1" w:rsidRPr="00C85970">
        <w:rPr>
          <w:rFonts w:ascii="Arial" w:hAnsi="Arial" w:cs="Arial"/>
          <w:bCs/>
          <w:sz w:val="24"/>
          <w:szCs w:val="24"/>
        </w:rPr>
        <w:t>emisji gazów cieplarnianych</w:t>
      </w:r>
      <w:r w:rsidR="00315872">
        <w:rPr>
          <w:rFonts w:ascii="Arial" w:hAnsi="Arial" w:cs="Arial"/>
          <w:bCs/>
          <w:sz w:val="24"/>
          <w:szCs w:val="24"/>
        </w:rPr>
        <w:t xml:space="preserve"> </w:t>
      </w:r>
      <w:r w:rsidR="00315872" w:rsidRPr="00D573E6">
        <w:rPr>
          <w:rFonts w:ascii="Arial" w:hAnsi="Arial" w:cs="Arial"/>
          <w:b/>
          <w:sz w:val="24"/>
          <w:szCs w:val="24"/>
        </w:rPr>
        <w:t>lub</w:t>
      </w:r>
      <w:r w:rsidR="00B774C1" w:rsidRPr="00C85970">
        <w:rPr>
          <w:rFonts w:ascii="Arial" w:hAnsi="Arial" w:cs="Arial"/>
          <w:bCs/>
          <w:sz w:val="24"/>
          <w:szCs w:val="24"/>
        </w:rPr>
        <w:t>;</w:t>
      </w:r>
    </w:p>
    <w:p w14:paraId="5E3F3F16" w14:textId="5FEDD155" w:rsidR="000F2CD3" w:rsidRPr="000F2CD3" w:rsidRDefault="00803E25" w:rsidP="00D573E6">
      <w:pPr>
        <w:numPr>
          <w:ilvl w:val="0"/>
          <w:numId w:val="11"/>
        </w:numPr>
        <w:spacing w:after="0"/>
        <w:ind w:left="714" w:hanging="357"/>
        <w:jc w:val="both"/>
        <w:rPr>
          <w:rFonts w:ascii="Arial" w:hAnsi="Arial" w:cs="Arial"/>
          <w:sz w:val="24"/>
        </w:rPr>
      </w:pPr>
      <w:r w:rsidRPr="00C85970">
        <w:rPr>
          <w:rFonts w:ascii="Arial" w:hAnsi="Arial" w:cs="Arial"/>
          <w:bCs/>
          <w:sz w:val="24"/>
          <w:szCs w:val="24"/>
        </w:rPr>
        <w:t>zwiększanie pochłaniania gazów cieplarnianych, w tym poprzez innowację procesową lub</w:t>
      </w:r>
      <w:r w:rsidR="00280E74" w:rsidRPr="00C85970">
        <w:rPr>
          <w:rFonts w:ascii="Arial" w:hAnsi="Arial" w:cs="Arial"/>
          <w:bCs/>
          <w:sz w:val="24"/>
          <w:szCs w:val="24"/>
        </w:rPr>
        <w:t> </w:t>
      </w:r>
      <w:r w:rsidRPr="00C85970">
        <w:rPr>
          <w:rFonts w:ascii="Arial" w:hAnsi="Arial" w:cs="Arial"/>
          <w:bCs/>
          <w:sz w:val="24"/>
          <w:szCs w:val="24"/>
        </w:rPr>
        <w:t>produktową.</w:t>
      </w:r>
    </w:p>
    <w:p w14:paraId="76F18929" w14:textId="052B4245" w:rsidR="00CB4627" w:rsidRPr="00B57B32" w:rsidRDefault="008A663D" w:rsidP="000F2CD3">
      <w:pPr>
        <w:pStyle w:val="Nagwek3"/>
        <w:spacing w:before="240" w:after="120"/>
        <w:rPr>
          <w:rFonts w:ascii="Arial" w:hAnsi="Arial" w:cs="Arial"/>
          <w:b/>
          <w:color w:val="auto"/>
        </w:rPr>
      </w:pPr>
      <w:r w:rsidRPr="000F2CD3">
        <w:rPr>
          <w:rFonts w:ascii="Arial" w:hAnsi="Arial" w:cs="Arial"/>
          <w:b/>
          <w:color w:val="auto"/>
        </w:rPr>
        <w:t>A.</w:t>
      </w:r>
      <w:r w:rsidR="00D905B2">
        <w:rPr>
          <w:rFonts w:ascii="Arial" w:hAnsi="Arial" w:cs="Arial"/>
          <w:b/>
          <w:color w:val="auto"/>
        </w:rPr>
        <w:t>4</w:t>
      </w:r>
      <w:r w:rsidRPr="000F2CD3">
        <w:rPr>
          <w:rFonts w:ascii="Arial" w:hAnsi="Arial" w:cs="Arial"/>
          <w:b/>
          <w:color w:val="auto"/>
        </w:rPr>
        <w:t>.1.</w:t>
      </w:r>
      <w:r>
        <w:rPr>
          <w:rFonts w:ascii="Arial" w:hAnsi="Arial" w:cs="Arial"/>
          <w:b/>
          <w:color w:val="auto"/>
        </w:rPr>
        <w:t xml:space="preserve"> </w:t>
      </w:r>
      <w:r w:rsidR="00CB4627" w:rsidRPr="00B57B32">
        <w:rPr>
          <w:rFonts w:ascii="Arial" w:hAnsi="Arial" w:cs="Arial"/>
          <w:b/>
          <w:color w:val="auto"/>
        </w:rPr>
        <w:t xml:space="preserve">Czy </w:t>
      </w:r>
      <w:r w:rsidR="00D905B2">
        <w:rPr>
          <w:rFonts w:ascii="Arial" w:hAnsi="Arial" w:cs="Arial"/>
          <w:b/>
          <w:color w:val="auto"/>
        </w:rPr>
        <w:t xml:space="preserve">realizacja </w:t>
      </w:r>
      <w:r w:rsidR="00CB4627" w:rsidRPr="00B57B32">
        <w:rPr>
          <w:rFonts w:ascii="Arial" w:hAnsi="Arial" w:cs="Arial"/>
          <w:b/>
          <w:color w:val="auto"/>
        </w:rPr>
        <w:t>projekt</w:t>
      </w:r>
      <w:r w:rsidR="00D905B2">
        <w:rPr>
          <w:rFonts w:ascii="Arial" w:hAnsi="Arial" w:cs="Arial"/>
          <w:b/>
          <w:color w:val="auto"/>
        </w:rPr>
        <w:t>u</w:t>
      </w:r>
      <w:r w:rsidR="00CB4627" w:rsidRPr="00B57B32">
        <w:rPr>
          <w:rFonts w:ascii="Arial" w:hAnsi="Arial" w:cs="Arial"/>
          <w:b/>
          <w:color w:val="auto"/>
        </w:rPr>
        <w:t xml:space="preserve"> prowadzi do </w:t>
      </w:r>
      <w:r w:rsidR="00D905B2">
        <w:rPr>
          <w:rFonts w:ascii="Arial" w:hAnsi="Arial" w:cs="Arial"/>
          <w:b/>
          <w:color w:val="auto"/>
        </w:rPr>
        <w:t xml:space="preserve">znacznych </w:t>
      </w:r>
      <w:r w:rsidR="00CB4627" w:rsidRPr="00B57B32">
        <w:rPr>
          <w:rFonts w:ascii="Arial" w:hAnsi="Arial" w:cs="Arial"/>
          <w:b/>
          <w:color w:val="auto"/>
        </w:rPr>
        <w:t>emisji gazów cieplarnianych?</w:t>
      </w:r>
    </w:p>
    <w:p w14:paraId="2B27D259" w14:textId="77777777" w:rsidR="00CB4627" w:rsidRPr="00B57B32"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698611126"/>
          <w14:checkbox>
            <w14:checked w14:val="0"/>
            <w14:checkedState w14:val="2612" w14:font="MS Gothic"/>
            <w14:uncheckedState w14:val="2610" w14:font="MS Gothic"/>
          </w14:checkbox>
        </w:sdtPr>
        <w:sdtEnd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Tak</w:t>
      </w:r>
      <w:r w:rsidRPr="00B57B32">
        <w:rPr>
          <w:rFonts w:ascii="Arial" w:hAnsi="Arial" w:cs="Arial"/>
          <w:sz w:val="28"/>
          <w:szCs w:val="28"/>
        </w:rPr>
        <w:tab/>
      </w:r>
      <w:r w:rsidRPr="00B57B32">
        <w:rPr>
          <w:rFonts w:ascii="Arial" w:hAnsi="Arial" w:cs="Arial"/>
          <w:sz w:val="28"/>
          <w:szCs w:val="28"/>
        </w:rPr>
        <w:tab/>
      </w:r>
      <w:sdt>
        <w:sdtPr>
          <w:rPr>
            <w:rFonts w:ascii="Arial" w:eastAsia="MS Gothic" w:hAnsi="Arial" w:cs="Arial"/>
            <w:sz w:val="28"/>
            <w:szCs w:val="28"/>
          </w:rPr>
          <w:id w:val="-1392177815"/>
          <w14:checkbox>
            <w14:checked w14:val="0"/>
            <w14:checkedState w14:val="2612" w14:font="MS Gothic"/>
            <w14:uncheckedState w14:val="2610" w14:font="MS Gothic"/>
          </w14:checkbox>
        </w:sdtPr>
        <w:sdtEnd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Nie</w:t>
      </w:r>
    </w:p>
    <w:p w14:paraId="66AA3F68" w14:textId="77777777" w:rsidR="00B22732" w:rsidRDefault="00B22732" w:rsidP="008D5E37">
      <w:pPr>
        <w:spacing w:before="120" w:after="40" w:line="240" w:lineRule="auto"/>
        <w:rPr>
          <w:rFonts w:ascii="Arial" w:eastAsia="Times New Roman" w:hAnsi="Arial" w:cs="Arial"/>
          <w:sz w:val="24"/>
          <w:szCs w:val="20"/>
          <w:lang w:eastAsia="pl-PL"/>
        </w:rPr>
      </w:pPr>
    </w:p>
    <w:p w14:paraId="31BD5BE7" w14:textId="77613139" w:rsidR="008D5E37" w:rsidRPr="00EB3628" w:rsidRDefault="008D5E37" w:rsidP="008D5E37">
      <w:pPr>
        <w:spacing w:before="120" w:after="40" w:line="240" w:lineRule="auto"/>
        <w:rPr>
          <w:rFonts w:ascii="Arial" w:eastAsia="Times New Roman" w:hAnsi="Arial" w:cs="Arial"/>
          <w:sz w:val="24"/>
          <w:szCs w:val="20"/>
          <w:lang w:eastAsia="pl-PL"/>
        </w:rPr>
      </w:pPr>
      <w:r w:rsidRPr="00EB3628">
        <w:rPr>
          <w:rFonts w:ascii="Arial" w:eastAsia="Times New Roman" w:hAnsi="Arial" w:cs="Arial"/>
          <w:sz w:val="24"/>
          <w:szCs w:val="20"/>
          <w:lang w:eastAsia="pl-PL"/>
        </w:rPr>
        <w:t>Pole opisowe:</w:t>
      </w:r>
    </w:p>
    <w:p w14:paraId="4280D998" w14:textId="77777777" w:rsidR="008D5E37" w:rsidRPr="00EB3628" w:rsidRDefault="008D5E37" w:rsidP="00EB3628">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EB3628">
        <w:rPr>
          <w:rFonts w:ascii="Arial" w:hAnsi="Arial" w:cs="Arial"/>
          <w:b/>
          <w:color w:val="767171" w:themeColor="background2" w:themeShade="80"/>
          <w:sz w:val="24"/>
          <w:szCs w:val="24"/>
        </w:rPr>
        <w:lastRenderedPageBreak/>
        <w:t xml:space="preserve">Instrukcja wypełnienia pola: </w:t>
      </w:r>
    </w:p>
    <w:p w14:paraId="5A5D5E04" w14:textId="26E6A3D3"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Należy opisać, w jaki sposób realizacja projektu wpisuje się w cele klimatyczne określone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w Strategii Europejski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Zielony Ład, Prawie Klimatycznym, Pakiecie energetyczno- klimatycznym, Krajowym Planie na Rzecz Energii 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Klimatu, w celu dążenia do neutralności klimatycznej do roku 2050. Konieczne jest w niniejszym punkcie</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wskazanie, w syntetyczny sposób, zastosowanej metody oszacowania emisji GHG.</w:t>
      </w:r>
    </w:p>
    <w:p w14:paraId="016D5114" w14:textId="331B3B9F"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Cel 1 Łagodzenie zmian klimatu art. 9 rozporządzenia w sprawie taksonomii w art. 17 wskazuje, że jeżeli projekt</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prowadzi do znacznych emisji gazów cieplarnianych to stanowi znaczące szkody dla środowiska i jest nie zgodny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 zasadą DNSH.</w:t>
      </w:r>
    </w:p>
    <w:p w14:paraId="4C87E78E" w14:textId="0E071D96" w:rsidR="00346DC3"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Bezpośrednim odwołaniem dla tego celu jest rozporządzenie delegowane Komisji (UE) 2021/2139 z dnia 4</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czerwca 2021 r. uzupełniające rozporządzenie Parlamentu Europejskiego i Rady (UE) 2020/852 poprzez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ustanowienie technicznych kryteriów kwalifikacji służących określeniu warunków, na jakich dana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gospodarcza kwalifikuje się jako wnosząca istotny wkład w łagodzenie zmian klimatu lub w adaptację do zmian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klimatu, a także określeniu, czy ta działalność gospodarcza nie wyrządza znaczących szkód względem żadnego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pozostałych celów środowiskowych.</w:t>
      </w:r>
    </w:p>
    <w:p w14:paraId="4DFE78A0" w14:textId="77777777" w:rsidR="005F08C6" w:rsidRPr="00D573E6" w:rsidRDefault="005F08C6" w:rsidP="00D573E6"/>
    <w:p w14:paraId="14CB0C81" w14:textId="13A65B70" w:rsidR="00CB4627" w:rsidRPr="008A663D" w:rsidRDefault="00D905B2" w:rsidP="00D573E6">
      <w:pPr>
        <w:pStyle w:val="Nagwek2"/>
        <w:spacing w:after="120"/>
        <w:rPr>
          <w:rFonts w:ascii="Arial" w:hAnsi="Arial" w:cs="Arial"/>
          <w:b/>
          <w:color w:val="auto"/>
          <w:sz w:val="28"/>
        </w:rPr>
      </w:pPr>
      <w:r>
        <w:rPr>
          <w:rFonts w:ascii="Arial" w:hAnsi="Arial" w:cs="Arial"/>
          <w:b/>
          <w:color w:val="auto"/>
          <w:sz w:val="28"/>
        </w:rPr>
        <w:t xml:space="preserve">A.5. </w:t>
      </w:r>
      <w:r w:rsidR="00CB4627" w:rsidRPr="008A663D">
        <w:rPr>
          <w:rFonts w:ascii="Arial" w:hAnsi="Arial" w:cs="Arial"/>
          <w:b/>
          <w:color w:val="auto"/>
          <w:sz w:val="28"/>
        </w:rPr>
        <w:t>Adaptacja do zmian klimatu</w:t>
      </w:r>
    </w:p>
    <w:p w14:paraId="4CAB6324" w14:textId="77777777" w:rsidR="00803E25" w:rsidRPr="007A0F80" w:rsidRDefault="00803E25" w:rsidP="007A0F80">
      <w:pPr>
        <w:spacing w:after="0"/>
        <w:jc w:val="both"/>
        <w:rPr>
          <w:rFonts w:ascii="Arial" w:hAnsi="Arial" w:cs="Arial"/>
          <w:sz w:val="24"/>
          <w:szCs w:val="24"/>
        </w:rPr>
      </w:pPr>
      <w:r w:rsidRPr="007A0F80">
        <w:rPr>
          <w:rFonts w:ascii="Arial" w:hAnsi="Arial" w:cs="Arial"/>
          <w:sz w:val="24"/>
          <w:szCs w:val="24"/>
        </w:rPr>
        <w:t>Projekt kwalifikuje się jako wnoszący istotny wkład w adaptację do zmian klimatu, jeżeli:</w:t>
      </w:r>
    </w:p>
    <w:p w14:paraId="66073158" w14:textId="29D1A950" w:rsidR="00803E25" w:rsidRPr="007A0F80"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obejmuje rozwiązania w zakresie adaptacji, które istotnie ograniczają ryzyko niekorzystnych skutków obecnych i oczekiwanych przyszłych warunków klimatycznych</w:t>
      </w:r>
      <w:r w:rsidR="009E0457">
        <w:rPr>
          <w:rFonts w:ascii="Arial" w:hAnsi="Arial" w:cs="Arial"/>
          <w:sz w:val="24"/>
          <w:szCs w:val="24"/>
        </w:rPr>
        <w:t xml:space="preserve"> </w:t>
      </w:r>
      <w:r w:rsidR="009E0457" w:rsidRPr="00D573E6">
        <w:rPr>
          <w:rFonts w:ascii="Arial" w:hAnsi="Arial" w:cs="Arial"/>
          <w:b/>
          <w:bCs/>
          <w:sz w:val="24"/>
          <w:szCs w:val="24"/>
        </w:rPr>
        <w:t>albo</w:t>
      </w:r>
      <w:r w:rsidRPr="007A0F80">
        <w:rPr>
          <w:rFonts w:ascii="Arial" w:hAnsi="Arial" w:cs="Arial"/>
          <w:sz w:val="24"/>
          <w:szCs w:val="24"/>
        </w:rPr>
        <w:t>;</w:t>
      </w:r>
    </w:p>
    <w:p w14:paraId="3CFCF1EF" w14:textId="1437D5E2" w:rsidR="00803E25" w:rsidRPr="007A0F80"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istotnie ogranicza niekorzystne skutki bez zwiększania ryzyka niekorzystnych skutków wywieranych na ludzi, przyrodę</w:t>
      </w:r>
      <w:r w:rsidR="009E0457">
        <w:rPr>
          <w:rFonts w:ascii="Arial" w:hAnsi="Arial" w:cs="Arial"/>
          <w:sz w:val="24"/>
          <w:szCs w:val="24"/>
        </w:rPr>
        <w:t xml:space="preserve"> </w:t>
      </w:r>
      <w:r w:rsidR="009E0457" w:rsidRPr="00D573E6">
        <w:rPr>
          <w:rFonts w:ascii="Arial" w:hAnsi="Arial" w:cs="Arial"/>
          <w:b/>
          <w:bCs/>
          <w:sz w:val="24"/>
          <w:szCs w:val="24"/>
        </w:rPr>
        <w:t>lub</w:t>
      </w:r>
      <w:r w:rsidRPr="007A0F80">
        <w:rPr>
          <w:rFonts w:ascii="Arial" w:hAnsi="Arial" w:cs="Arial"/>
          <w:sz w:val="24"/>
          <w:szCs w:val="24"/>
        </w:rPr>
        <w:t>;</w:t>
      </w:r>
    </w:p>
    <w:p w14:paraId="4EDA260E" w14:textId="67238EF9" w:rsidR="00803E25"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 xml:space="preserve">gdy zapewnia rozwiązania w zakresie adaptacji, które wnoszą istotny wkład </w:t>
      </w:r>
      <w:r w:rsidRPr="007A0F80">
        <w:rPr>
          <w:rFonts w:ascii="Arial" w:hAnsi="Arial" w:cs="Arial"/>
          <w:sz w:val="24"/>
          <w:szCs w:val="24"/>
        </w:rPr>
        <w:br/>
        <w:t>w zapobieganie ryzyku niekorzystnych skutków obecnych i oczekiwanych przyszłych warunków klimatycznych wywieranych na ludzi, przyrodę.</w:t>
      </w:r>
    </w:p>
    <w:p w14:paraId="045D6071" w14:textId="77777777" w:rsidR="009653AA" w:rsidRDefault="009653AA" w:rsidP="009653AA">
      <w:pPr>
        <w:pStyle w:val="Akapitzlist"/>
        <w:spacing w:after="0" w:line="240" w:lineRule="auto"/>
        <w:ind w:left="425"/>
        <w:jc w:val="both"/>
        <w:rPr>
          <w:rFonts w:ascii="Arial" w:hAnsi="Arial" w:cs="Arial"/>
          <w:sz w:val="24"/>
          <w:szCs w:val="24"/>
        </w:rPr>
      </w:pPr>
    </w:p>
    <w:p w14:paraId="6487B3FB" w14:textId="77777777" w:rsidR="000F2CD3" w:rsidRPr="007A0F80" w:rsidRDefault="000F2CD3" w:rsidP="009653AA">
      <w:pPr>
        <w:pStyle w:val="Akapitzlist"/>
        <w:spacing w:after="0" w:line="240" w:lineRule="auto"/>
        <w:ind w:left="425"/>
        <w:jc w:val="both"/>
        <w:rPr>
          <w:rFonts w:ascii="Arial" w:hAnsi="Arial" w:cs="Arial"/>
          <w:sz w:val="24"/>
          <w:szCs w:val="24"/>
        </w:rPr>
      </w:pPr>
    </w:p>
    <w:p w14:paraId="21F2C4D3" w14:textId="0EC8BBCD" w:rsidR="00CB4627" w:rsidRPr="009653AA" w:rsidRDefault="008A663D" w:rsidP="000F2CD3">
      <w:pPr>
        <w:pStyle w:val="Nagwek3"/>
        <w:spacing w:before="0" w:after="240"/>
        <w:jc w:val="both"/>
        <w:rPr>
          <w:rFonts w:ascii="Arial" w:hAnsi="Arial" w:cs="Arial"/>
          <w:b/>
          <w:color w:val="auto"/>
        </w:rPr>
      </w:pPr>
      <w:r w:rsidRPr="000F2CD3">
        <w:rPr>
          <w:rFonts w:ascii="Arial" w:hAnsi="Arial" w:cs="Arial"/>
          <w:b/>
          <w:color w:val="auto"/>
        </w:rPr>
        <w:t>A.</w:t>
      </w:r>
      <w:r w:rsidR="00D905B2">
        <w:rPr>
          <w:rFonts w:ascii="Arial" w:hAnsi="Arial" w:cs="Arial"/>
          <w:b/>
          <w:color w:val="auto"/>
        </w:rPr>
        <w:t>5</w:t>
      </w:r>
      <w:r w:rsidRPr="000F2CD3">
        <w:rPr>
          <w:rFonts w:ascii="Arial" w:hAnsi="Arial" w:cs="Arial"/>
          <w:b/>
          <w:color w:val="auto"/>
        </w:rPr>
        <w:t>.1.</w:t>
      </w:r>
      <w:r>
        <w:rPr>
          <w:rFonts w:ascii="Arial" w:hAnsi="Arial" w:cs="Arial"/>
          <w:b/>
          <w:color w:val="auto"/>
        </w:rPr>
        <w:t xml:space="preserve"> </w:t>
      </w:r>
      <w:r w:rsidR="00CB4627" w:rsidRPr="009653AA">
        <w:rPr>
          <w:rFonts w:ascii="Arial" w:hAnsi="Arial" w:cs="Arial"/>
          <w:b/>
          <w:color w:val="auto"/>
        </w:rPr>
        <w:t xml:space="preserve">Czy </w:t>
      </w:r>
      <w:r w:rsidR="00D905B2">
        <w:rPr>
          <w:rFonts w:ascii="Arial" w:hAnsi="Arial" w:cs="Arial"/>
          <w:b/>
          <w:color w:val="auto"/>
        </w:rPr>
        <w:t xml:space="preserve">realizacja </w:t>
      </w:r>
      <w:r w:rsidR="00CB4627" w:rsidRPr="009653AA">
        <w:rPr>
          <w:rFonts w:ascii="Arial" w:hAnsi="Arial" w:cs="Arial"/>
          <w:b/>
          <w:color w:val="auto"/>
        </w:rPr>
        <w:t>projekt</w:t>
      </w:r>
      <w:r w:rsidR="00D905B2">
        <w:rPr>
          <w:rFonts w:ascii="Arial" w:hAnsi="Arial" w:cs="Arial"/>
          <w:b/>
          <w:color w:val="auto"/>
        </w:rPr>
        <w:t>u</w:t>
      </w:r>
      <w:r w:rsidR="00CB4627" w:rsidRPr="009653AA">
        <w:rPr>
          <w:rFonts w:ascii="Arial" w:hAnsi="Arial" w:cs="Arial"/>
          <w:b/>
          <w:color w:val="auto"/>
        </w:rPr>
        <w:t xml:space="preserve"> prowadzi do zwiększonego niekorzystnego wpływu </w:t>
      </w:r>
      <w:r w:rsidR="001A3F99">
        <w:rPr>
          <w:rFonts w:ascii="Arial" w:hAnsi="Arial" w:cs="Arial"/>
          <w:b/>
          <w:color w:val="auto"/>
        </w:rPr>
        <w:t xml:space="preserve">obecnego i spodziewanego przyszłego </w:t>
      </w:r>
      <w:r w:rsidR="00CB4627" w:rsidRPr="009653AA">
        <w:rPr>
          <w:rFonts w:ascii="Arial" w:hAnsi="Arial" w:cs="Arial"/>
          <w:b/>
          <w:color w:val="auto"/>
        </w:rPr>
        <w:t>klimatu na daną działalność, na ludność, przyrodę</w:t>
      </w:r>
      <w:r w:rsidR="00D905B2">
        <w:rPr>
          <w:rFonts w:ascii="Arial" w:hAnsi="Arial" w:cs="Arial"/>
          <w:b/>
          <w:color w:val="auto"/>
        </w:rPr>
        <w:t xml:space="preserve"> lub aktywa</w:t>
      </w:r>
      <w:r w:rsidR="00CB4627" w:rsidRPr="009653AA">
        <w:rPr>
          <w:rFonts w:ascii="Arial" w:hAnsi="Arial" w:cs="Arial"/>
          <w:b/>
          <w:color w:val="auto"/>
        </w:rPr>
        <w:t>?</w:t>
      </w:r>
    </w:p>
    <w:p w14:paraId="7A78D55A" w14:textId="27B37BD7" w:rsidR="001A3F99" w:rsidRPr="000F2CD3" w:rsidRDefault="00CB4627" w:rsidP="000F2CD3">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933550110"/>
          <w14:checkbox>
            <w14:checked w14:val="0"/>
            <w14:checkedState w14:val="2612" w14:font="MS Gothic"/>
            <w14:uncheckedState w14:val="2610" w14:font="MS Gothic"/>
          </w14:checkbox>
        </w:sdtPr>
        <w:sdtEndPr/>
        <w:sdtContent>
          <w:r w:rsidR="00D8141D"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Tak</w:t>
      </w:r>
      <w:r w:rsidRPr="009653AA">
        <w:rPr>
          <w:rFonts w:ascii="Arial" w:hAnsi="Arial" w:cs="Arial"/>
          <w:sz w:val="28"/>
          <w:szCs w:val="28"/>
        </w:rPr>
        <w:tab/>
      </w:r>
      <w:r w:rsidRPr="009653AA">
        <w:rPr>
          <w:rFonts w:ascii="Arial" w:hAnsi="Arial" w:cs="Arial"/>
          <w:sz w:val="28"/>
          <w:szCs w:val="28"/>
        </w:rPr>
        <w:tab/>
      </w:r>
      <w:sdt>
        <w:sdtPr>
          <w:rPr>
            <w:rFonts w:ascii="Arial" w:eastAsia="MS Gothic" w:hAnsi="Arial" w:cs="Arial"/>
            <w:sz w:val="28"/>
            <w:szCs w:val="28"/>
          </w:rPr>
          <w:id w:val="-1032731225"/>
          <w14:checkbox>
            <w14:checked w14:val="0"/>
            <w14:checkedState w14:val="2612" w14:font="MS Gothic"/>
            <w14:uncheckedState w14:val="2610" w14:font="MS Gothic"/>
          </w14:checkbox>
        </w:sdtPr>
        <w:sdtEndPr/>
        <w:sdtContent>
          <w:r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Nie</w:t>
      </w:r>
    </w:p>
    <w:p w14:paraId="2DFD8246" w14:textId="2BA2B6D5" w:rsidR="008D5E37" w:rsidRPr="009653AA" w:rsidRDefault="008D5E37" w:rsidP="009653AA">
      <w:pPr>
        <w:spacing w:before="120" w:after="40" w:line="240" w:lineRule="auto"/>
        <w:jc w:val="both"/>
        <w:rPr>
          <w:rFonts w:ascii="Arial" w:eastAsia="Times New Roman" w:hAnsi="Arial" w:cs="Arial"/>
          <w:sz w:val="24"/>
          <w:szCs w:val="20"/>
          <w:lang w:eastAsia="pl-PL"/>
        </w:rPr>
      </w:pPr>
      <w:r w:rsidRPr="009653AA">
        <w:rPr>
          <w:rFonts w:ascii="Arial" w:eastAsia="Times New Roman" w:hAnsi="Arial" w:cs="Arial"/>
          <w:sz w:val="24"/>
          <w:szCs w:val="20"/>
          <w:lang w:eastAsia="pl-PL"/>
        </w:rPr>
        <w:t>Pole opisowe:</w:t>
      </w:r>
    </w:p>
    <w:p w14:paraId="27F1CA3F" w14:textId="77777777" w:rsidR="008D5E37" w:rsidRPr="009653AA" w:rsidRDefault="008D5E37" w:rsidP="00394AF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9653AA">
        <w:rPr>
          <w:rFonts w:ascii="Arial" w:hAnsi="Arial" w:cs="Arial"/>
          <w:b/>
          <w:color w:val="767171" w:themeColor="background2" w:themeShade="80"/>
          <w:sz w:val="24"/>
          <w:szCs w:val="24"/>
        </w:rPr>
        <w:t xml:space="preserve">Instrukcja wypełnienia pola: </w:t>
      </w:r>
    </w:p>
    <w:p w14:paraId="7B08F94A" w14:textId="16302754"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Cel 2 Adaptacja do zmian klimatu w art. 9 rozporządzenia o taksonomii w art. 17 stanowi, że jeżeli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prowadzi do nasilenia niekorzystnych skutków obecnych i oczekiwanych, dla przyszłych warunków</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klimatycznych, wywieranych na tę działalność lub na ludzi, przyrodę lub aktywa to wpływa znacząco na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środowisko i jest niezgodna z zasadą DNSH.</w:t>
      </w:r>
    </w:p>
    <w:p w14:paraId="2CC95DBA" w14:textId="77777777" w:rsidR="009E0457" w:rsidRDefault="005F08C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Należy wyjaśnić</w:t>
      </w:r>
      <w:r w:rsidR="009E0457">
        <w:rPr>
          <w:rFonts w:ascii="Arial" w:hAnsi="Arial" w:cs="Arial"/>
          <w:color w:val="767171" w:themeColor="background2" w:themeShade="80"/>
          <w:sz w:val="24"/>
          <w:szCs w:val="24"/>
        </w:rPr>
        <w:t>:</w:t>
      </w:r>
    </w:p>
    <w:p w14:paraId="23A61E8E" w14:textId="2DA31C4A"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lastRenderedPageBreak/>
        <w:t>w jaki sposób uwzględniono zagrożenia związane ze zmianami klimatu, kwestie dotyczące przystosowania się do zmian klimatu i ich łagodzenia oraz odporność na klęski żywiołowe.</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Czy w trakcie przygotowywania projektu przeprowadzono ocenę zagrożeń wynikających ze zmian klimatycznych lub kontrolę podatności (ocenę ryzyka związanego prognozowanymi zmianami klimat lub analizę podatności)? </w:t>
      </w:r>
    </w:p>
    <w:p w14:paraId="568D137B" w14:textId="77777777"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 xml:space="preserve">W jaki sposób kwestie klimatyczne zostały uwzględnione w analizie i rankingu odpowiednich wariantów? </w:t>
      </w:r>
    </w:p>
    <w:p w14:paraId="00060EAC" w14:textId="658112DD"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W jaki sposób projekt</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odnosi się do strategii krajowej lub regionalnej w zakresie przystosowania się do zmian klimatu? </w:t>
      </w:r>
    </w:p>
    <w:p w14:paraId="7241C966" w14:textId="77777777"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 xml:space="preserve">Czy projekt w połączeniu ze zmianami klimatu będzie miał jakikolwiek pozytywny lub negatywny wpływ na otoczenie? </w:t>
      </w:r>
    </w:p>
    <w:p w14:paraId="56BC2C21" w14:textId="3961A69E" w:rsidR="005F08C6" w:rsidRPr="00D573E6" w:rsidRDefault="005F08C6" w:rsidP="00D573E6">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Czy zmiany klimatu wpłynęły na lokalizację projektu?</w:t>
      </w:r>
    </w:p>
    <w:p w14:paraId="73B67B3A" w14:textId="23BD89E2"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Bezpośrednim odwołaniem dla tego celu jest rozporządzenie delegowane Komisji (UE) 2021/2139 z dnia 4</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czerwca 2021 r. uzupełniające rozporządzenie Parlamentu Europejskiego i Rady (UE) 2020/852 poprzez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ustanowienie technicznych kryteriów kwalifikacji służących określeniu warunków, na jakich dana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gospodarcza kwalifikuje się jako wnosząca istotny wkład w łagodzenie zmian klimatu lub w adaptację do zmian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klimatu, a także określeniu, czy ta działalność gospodarcza nie wyrządza znaczących szkód względem żadnego </w:t>
      </w:r>
      <w:r w:rsidR="009E0457">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pozostałych celów środowiskowych.</w:t>
      </w:r>
    </w:p>
    <w:p w14:paraId="2D28F824" w14:textId="395F59F3" w:rsidR="00952C2B" w:rsidRPr="00952C2B" w:rsidRDefault="008A663D" w:rsidP="000F2CD3">
      <w:pPr>
        <w:pStyle w:val="Nagwek3"/>
        <w:spacing w:before="360" w:after="240"/>
        <w:jc w:val="both"/>
        <w:rPr>
          <w:rFonts w:ascii="Arial" w:hAnsi="Arial" w:cs="Arial"/>
          <w:b/>
          <w:color w:val="auto"/>
        </w:rPr>
      </w:pPr>
      <w:r w:rsidRPr="000F2CD3">
        <w:rPr>
          <w:rFonts w:ascii="Arial" w:hAnsi="Arial" w:cs="Arial"/>
          <w:b/>
          <w:color w:val="auto"/>
        </w:rPr>
        <w:t>A.</w:t>
      </w:r>
      <w:r w:rsidR="00D905B2">
        <w:rPr>
          <w:rFonts w:ascii="Arial" w:hAnsi="Arial" w:cs="Arial"/>
          <w:b/>
          <w:color w:val="auto"/>
        </w:rPr>
        <w:t>5</w:t>
      </w:r>
      <w:r w:rsidRPr="000F2CD3">
        <w:rPr>
          <w:rFonts w:ascii="Arial" w:hAnsi="Arial" w:cs="Arial"/>
          <w:b/>
          <w:color w:val="auto"/>
        </w:rPr>
        <w:t>.2.</w:t>
      </w:r>
      <w:r>
        <w:rPr>
          <w:rFonts w:ascii="Arial" w:hAnsi="Arial" w:cs="Arial"/>
          <w:b/>
          <w:color w:val="auto"/>
        </w:rPr>
        <w:t xml:space="preserve"> </w:t>
      </w:r>
      <w:r w:rsidR="00CB4627" w:rsidRPr="00394AF6">
        <w:rPr>
          <w:rFonts w:ascii="Arial" w:hAnsi="Arial" w:cs="Arial"/>
          <w:b/>
          <w:color w:val="auto"/>
        </w:rPr>
        <w:t>Czy przyjęto rozwiązania w celu zapewnienia odporności na bieżącą zmienność klimatu i</w:t>
      </w:r>
      <w:r w:rsidR="00280E74" w:rsidRPr="00394AF6">
        <w:rPr>
          <w:rFonts w:ascii="Arial" w:hAnsi="Arial" w:cs="Arial"/>
          <w:b/>
          <w:color w:val="auto"/>
        </w:rPr>
        <w:t> </w:t>
      </w:r>
      <w:r w:rsidR="00CB4627" w:rsidRPr="00394AF6">
        <w:rPr>
          <w:rFonts w:ascii="Arial" w:hAnsi="Arial" w:cs="Arial"/>
          <w:b/>
          <w:color w:val="auto"/>
        </w:rPr>
        <w:t>przyszłe zmiany klimatu w ramach projektu?</w:t>
      </w:r>
    </w:p>
    <w:p w14:paraId="5CA7DCCF" w14:textId="77777777" w:rsidR="00CB4627" w:rsidRPr="003B701B"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507292815"/>
          <w14:checkbox>
            <w14:checked w14:val="0"/>
            <w14:checkedState w14:val="2612" w14:font="MS Gothic"/>
            <w14:uncheckedState w14:val="2610" w14:font="MS Gothic"/>
          </w14:checkbox>
        </w:sdtPr>
        <w:sdtEnd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Tak</w:t>
      </w:r>
      <w:r w:rsidRPr="003B701B">
        <w:rPr>
          <w:rFonts w:ascii="Arial" w:hAnsi="Arial" w:cs="Arial"/>
          <w:sz w:val="28"/>
          <w:szCs w:val="28"/>
        </w:rPr>
        <w:tab/>
      </w:r>
      <w:r w:rsidRPr="003B701B">
        <w:rPr>
          <w:rFonts w:ascii="Arial" w:hAnsi="Arial" w:cs="Arial"/>
          <w:sz w:val="28"/>
          <w:szCs w:val="28"/>
        </w:rPr>
        <w:tab/>
      </w:r>
      <w:sdt>
        <w:sdtPr>
          <w:rPr>
            <w:rFonts w:ascii="Arial" w:eastAsia="MS Gothic" w:hAnsi="Arial" w:cs="Arial"/>
            <w:sz w:val="28"/>
            <w:szCs w:val="28"/>
          </w:rPr>
          <w:id w:val="1790089227"/>
          <w14:checkbox>
            <w14:checked w14:val="0"/>
            <w14:checkedState w14:val="2612" w14:font="MS Gothic"/>
            <w14:uncheckedState w14:val="2610" w14:font="MS Gothic"/>
          </w14:checkbox>
        </w:sdtPr>
        <w:sdtEnd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Nie</w:t>
      </w:r>
    </w:p>
    <w:p w14:paraId="2ECEEA23" w14:textId="77777777" w:rsidR="00D8141D" w:rsidRPr="00C25AF0" w:rsidRDefault="00D8141D" w:rsidP="00D8141D">
      <w:pPr>
        <w:spacing w:before="120" w:after="40" w:line="240" w:lineRule="auto"/>
        <w:rPr>
          <w:rFonts w:ascii="Arial" w:eastAsia="Times New Roman" w:hAnsi="Arial" w:cs="Arial"/>
          <w:sz w:val="24"/>
          <w:szCs w:val="20"/>
          <w:lang w:eastAsia="pl-PL"/>
        </w:rPr>
      </w:pPr>
      <w:r w:rsidRPr="00C25AF0">
        <w:rPr>
          <w:rFonts w:ascii="Arial" w:eastAsia="Times New Roman" w:hAnsi="Arial" w:cs="Arial"/>
          <w:sz w:val="24"/>
          <w:szCs w:val="20"/>
          <w:lang w:eastAsia="pl-PL"/>
        </w:rPr>
        <w:t>Pole opisowe:</w:t>
      </w:r>
    </w:p>
    <w:p w14:paraId="34B4025A"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C25AF0">
        <w:rPr>
          <w:rFonts w:ascii="Arial" w:hAnsi="Arial" w:cs="Arial"/>
          <w:b/>
          <w:color w:val="767171" w:themeColor="background2" w:themeShade="80"/>
          <w:sz w:val="24"/>
          <w:szCs w:val="24"/>
        </w:rPr>
        <w:t xml:space="preserve">Instrukcja wypełnienia pola: </w:t>
      </w:r>
    </w:p>
    <w:p w14:paraId="78CB06F1"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1FD639FF" w14:textId="7A3BAEAD"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W niniejszym punkcie należy odnieść się do kwestii, które dotyczą rodzaju i charakteru projektu.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szczególności należy wskazać, w jaki sposób uwzględniono zmiany klimatu podczas opracowywania projektu i jego części składowych</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w odniesieniu do sił zewnętrznych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obciążenie wiatrem, obciążenie śniegiem, różnice temperatury)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oddziaływań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fale upałów, zagrożenie powodziowe, jak również przedłużające się okresy suszy wpływające </w:t>
      </w:r>
      <w:r w:rsidR="00B774C1" w:rsidRPr="00C25AF0">
        <w:rPr>
          <w:rFonts w:ascii="Arial" w:hAnsi="Arial" w:cs="Arial"/>
          <w:color w:val="767171" w:themeColor="background2" w:themeShade="80"/>
          <w:sz w:val="24"/>
          <w:szCs w:val="24"/>
        </w:rPr>
        <w:t>między innymi</w:t>
      </w:r>
      <w:r w:rsidRPr="00C25AF0">
        <w:rPr>
          <w:rFonts w:ascii="Arial" w:hAnsi="Arial" w:cs="Arial"/>
          <w:color w:val="767171" w:themeColor="background2" w:themeShade="80"/>
          <w:sz w:val="24"/>
          <w:szCs w:val="24"/>
        </w:rPr>
        <w:t xml:space="preserve"> na właściwości gleby). </w:t>
      </w:r>
    </w:p>
    <w:p w14:paraId="787BBB95" w14:textId="56532FE0"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W przypadku</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gdy dla danego projektu przeprowadzono postępowanie OOŚ</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konieczne jest opisanie odpowiednich warunków czy zaleceń dotyczących zarówno projektowania, jak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eksploatacji,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zakresie zagrożeń klimatycznych na projekt.</w:t>
      </w:r>
    </w:p>
    <w:p w14:paraId="3DD83C10" w14:textId="77777777" w:rsidR="00346DC3" w:rsidRDefault="00346DC3" w:rsidP="00952C2B">
      <w:pPr>
        <w:spacing w:after="0" w:line="259" w:lineRule="auto"/>
        <w:rPr>
          <w:rFonts w:asciiTheme="minorHAnsi" w:eastAsia="Times New Roman" w:hAnsiTheme="minorHAnsi" w:cstheme="minorHAnsi"/>
          <w:b/>
          <w:sz w:val="24"/>
          <w:szCs w:val="20"/>
          <w:lang w:eastAsia="pl-PL"/>
        </w:rPr>
      </w:pPr>
    </w:p>
    <w:p w14:paraId="2B85123F" w14:textId="72ACA6A9" w:rsidR="006A15DC" w:rsidRPr="00E401CA" w:rsidRDefault="00CC0E2B" w:rsidP="00D573E6">
      <w:pPr>
        <w:pStyle w:val="Nagwek2"/>
        <w:spacing w:before="0" w:after="240"/>
        <w:ind w:left="142"/>
        <w:jc w:val="both"/>
        <w:rPr>
          <w:rFonts w:ascii="Arial" w:hAnsi="Arial" w:cs="Arial"/>
          <w:b/>
          <w:bCs/>
          <w:color w:val="auto"/>
          <w:sz w:val="28"/>
          <w:szCs w:val="28"/>
        </w:rPr>
      </w:pPr>
      <w:r>
        <w:rPr>
          <w:rFonts w:ascii="Arial" w:hAnsi="Arial" w:cs="Arial"/>
          <w:b/>
          <w:color w:val="auto"/>
          <w:sz w:val="28"/>
          <w:szCs w:val="28"/>
        </w:rPr>
        <w:lastRenderedPageBreak/>
        <w:t xml:space="preserve">A.6. </w:t>
      </w:r>
      <w:r w:rsidR="006A15DC" w:rsidRPr="00E401CA">
        <w:rPr>
          <w:rFonts w:ascii="Arial" w:hAnsi="Arial" w:cs="Arial"/>
          <w:b/>
          <w:color w:val="auto"/>
          <w:sz w:val="28"/>
          <w:szCs w:val="28"/>
        </w:rPr>
        <w:t>Z</w:t>
      </w:r>
      <w:r w:rsidR="006A15DC" w:rsidRPr="00E401CA">
        <w:rPr>
          <w:rFonts w:ascii="Arial" w:hAnsi="Arial" w:cs="Arial"/>
          <w:b/>
          <w:bCs/>
          <w:color w:val="auto"/>
          <w:sz w:val="28"/>
          <w:szCs w:val="28"/>
        </w:rPr>
        <w:t xml:space="preserve">równoważone wykorzystywanie i ochrona zasobów wodnych </w:t>
      </w:r>
      <w:r w:rsidR="00E401CA">
        <w:rPr>
          <w:rFonts w:ascii="Arial" w:hAnsi="Arial" w:cs="Arial"/>
          <w:b/>
          <w:bCs/>
          <w:color w:val="auto"/>
          <w:sz w:val="28"/>
          <w:szCs w:val="28"/>
        </w:rPr>
        <w:br/>
      </w:r>
      <w:r w:rsidR="006A15DC" w:rsidRPr="00E401CA">
        <w:rPr>
          <w:rFonts w:ascii="Arial" w:hAnsi="Arial" w:cs="Arial"/>
          <w:b/>
          <w:bCs/>
          <w:color w:val="auto"/>
          <w:sz w:val="28"/>
          <w:szCs w:val="28"/>
        </w:rPr>
        <w:t>i morskich</w:t>
      </w:r>
    </w:p>
    <w:p w14:paraId="2B19CBF6" w14:textId="77777777" w:rsidR="00803E25" w:rsidRPr="00286299" w:rsidRDefault="00803E25" w:rsidP="00286299">
      <w:pPr>
        <w:spacing w:after="0"/>
        <w:jc w:val="both"/>
        <w:rPr>
          <w:rFonts w:ascii="Arial" w:hAnsi="Arial" w:cs="Arial"/>
          <w:sz w:val="24"/>
          <w:szCs w:val="24"/>
        </w:rPr>
      </w:pPr>
      <w:r w:rsidRPr="00286299">
        <w:rPr>
          <w:rFonts w:ascii="Arial" w:hAnsi="Arial" w:cs="Arial"/>
          <w:sz w:val="24"/>
          <w:szCs w:val="24"/>
        </w:rPr>
        <w:t>Projekt kwalifikuje się jako wnoszący istotny wkład w zrównoważone wykorzystywanie i</w:t>
      </w:r>
      <w:r w:rsidR="00280E74" w:rsidRPr="00286299">
        <w:rPr>
          <w:rFonts w:ascii="Arial" w:hAnsi="Arial" w:cs="Arial"/>
          <w:sz w:val="24"/>
          <w:szCs w:val="24"/>
        </w:rPr>
        <w:t> </w:t>
      </w:r>
      <w:r w:rsidRPr="00286299">
        <w:rPr>
          <w:rFonts w:ascii="Arial" w:hAnsi="Arial" w:cs="Arial"/>
          <w:sz w:val="24"/>
          <w:szCs w:val="24"/>
        </w:rPr>
        <w:t>ochronę zasobów wodnych i morskich, jeżeli wnosi istotny wkład:</w:t>
      </w:r>
    </w:p>
    <w:p w14:paraId="17B26460" w14:textId="7328B657" w:rsidR="00803E25" w:rsidRPr="00286299" w:rsidRDefault="00803E25" w:rsidP="00233549">
      <w:pPr>
        <w:numPr>
          <w:ilvl w:val="0"/>
          <w:numId w:val="10"/>
        </w:numPr>
        <w:spacing w:after="0"/>
        <w:ind w:left="567" w:hanging="425"/>
        <w:jc w:val="both"/>
        <w:rPr>
          <w:rFonts w:ascii="Arial" w:hAnsi="Arial" w:cs="Arial"/>
          <w:sz w:val="24"/>
          <w:szCs w:val="24"/>
        </w:rPr>
      </w:pPr>
      <w:r w:rsidRPr="00286299">
        <w:rPr>
          <w:rFonts w:ascii="Arial" w:hAnsi="Arial" w:cs="Arial"/>
          <w:sz w:val="24"/>
          <w:szCs w:val="24"/>
        </w:rPr>
        <w:t xml:space="preserve">w osiąganie dobrego stanu jednolitych części wód, w tym jednolitych części wód </w:t>
      </w:r>
      <w:r w:rsidR="008926AC" w:rsidRPr="00286299">
        <w:rPr>
          <w:rFonts w:ascii="Arial" w:hAnsi="Arial" w:cs="Arial"/>
          <w:sz w:val="24"/>
          <w:szCs w:val="24"/>
        </w:rPr>
        <w:t>p</w:t>
      </w:r>
      <w:r w:rsidRPr="00286299">
        <w:rPr>
          <w:rFonts w:ascii="Arial" w:hAnsi="Arial" w:cs="Arial"/>
          <w:sz w:val="24"/>
          <w:szCs w:val="24"/>
        </w:rPr>
        <w:t>owierzchniowych i wód podziemnych</w:t>
      </w:r>
      <w:r w:rsidR="00DB41B3">
        <w:rPr>
          <w:rFonts w:ascii="Arial" w:hAnsi="Arial" w:cs="Arial"/>
          <w:sz w:val="24"/>
          <w:szCs w:val="24"/>
        </w:rPr>
        <w:t xml:space="preserve"> </w:t>
      </w:r>
      <w:r w:rsidR="00DB41B3" w:rsidRPr="00D573E6">
        <w:rPr>
          <w:rFonts w:ascii="Arial" w:hAnsi="Arial" w:cs="Arial"/>
          <w:b/>
          <w:bCs/>
          <w:sz w:val="24"/>
          <w:szCs w:val="24"/>
        </w:rPr>
        <w:t>albo</w:t>
      </w:r>
      <w:r w:rsidRPr="00286299">
        <w:rPr>
          <w:rFonts w:ascii="Arial" w:hAnsi="Arial" w:cs="Arial"/>
          <w:sz w:val="24"/>
          <w:szCs w:val="24"/>
        </w:rPr>
        <w:t>;</w:t>
      </w:r>
    </w:p>
    <w:p w14:paraId="31C17FB5" w14:textId="19974DA8" w:rsidR="00803E25" w:rsidRPr="00286299" w:rsidRDefault="00803E25" w:rsidP="00233549">
      <w:pPr>
        <w:numPr>
          <w:ilvl w:val="0"/>
          <w:numId w:val="10"/>
        </w:numPr>
        <w:spacing w:after="0"/>
        <w:ind w:left="567" w:hanging="425"/>
        <w:jc w:val="both"/>
        <w:rPr>
          <w:rFonts w:ascii="Arial" w:hAnsi="Arial" w:cs="Arial"/>
          <w:sz w:val="24"/>
        </w:rPr>
      </w:pPr>
      <w:r w:rsidRPr="00286299">
        <w:rPr>
          <w:rFonts w:ascii="Arial" w:hAnsi="Arial" w:cs="Arial"/>
          <w:sz w:val="24"/>
          <w:szCs w:val="24"/>
        </w:rPr>
        <w:t>w zapobieganie pogorszeniu się dotychczas dobrego stanu jednolitych części wód</w:t>
      </w:r>
      <w:r w:rsidR="00DB41B3">
        <w:rPr>
          <w:rFonts w:ascii="Arial" w:hAnsi="Arial" w:cs="Arial"/>
          <w:sz w:val="24"/>
          <w:szCs w:val="24"/>
        </w:rPr>
        <w:t xml:space="preserve"> </w:t>
      </w:r>
      <w:r w:rsidR="00DB41B3" w:rsidRPr="00D573E6">
        <w:rPr>
          <w:rFonts w:ascii="Arial" w:hAnsi="Arial" w:cs="Arial"/>
          <w:b/>
          <w:bCs/>
          <w:sz w:val="24"/>
          <w:szCs w:val="24"/>
        </w:rPr>
        <w:t>lub</w:t>
      </w:r>
      <w:r w:rsidRPr="00286299">
        <w:rPr>
          <w:rFonts w:ascii="Arial" w:hAnsi="Arial" w:cs="Arial"/>
          <w:sz w:val="24"/>
          <w:szCs w:val="24"/>
        </w:rPr>
        <w:t>;</w:t>
      </w:r>
    </w:p>
    <w:p w14:paraId="674D0B82" w14:textId="197F6D2F" w:rsidR="00803E25" w:rsidRPr="000D153C" w:rsidRDefault="00803E25" w:rsidP="00233549">
      <w:pPr>
        <w:numPr>
          <w:ilvl w:val="0"/>
          <w:numId w:val="10"/>
        </w:numPr>
        <w:spacing w:after="0"/>
        <w:ind w:left="567" w:hanging="425"/>
        <w:jc w:val="both"/>
        <w:rPr>
          <w:rFonts w:ascii="Arial" w:hAnsi="Arial" w:cs="Arial"/>
          <w:sz w:val="24"/>
        </w:rPr>
      </w:pPr>
      <w:r w:rsidRPr="00286299">
        <w:rPr>
          <w:rFonts w:ascii="Arial" w:hAnsi="Arial" w:cs="Arial"/>
          <w:sz w:val="24"/>
          <w:szCs w:val="24"/>
        </w:rPr>
        <w:t>w osiąganie dobrego stanu środowiska wód morskich lub w zapobieganie pogorszeniu ich</w:t>
      </w:r>
      <w:r w:rsidR="00280E74" w:rsidRPr="00286299">
        <w:rPr>
          <w:rFonts w:ascii="Arial" w:hAnsi="Arial" w:cs="Arial"/>
          <w:sz w:val="24"/>
          <w:szCs w:val="24"/>
        </w:rPr>
        <w:t> </w:t>
      </w:r>
      <w:r w:rsidRPr="00286299">
        <w:rPr>
          <w:rFonts w:ascii="Arial" w:hAnsi="Arial" w:cs="Arial"/>
          <w:sz w:val="24"/>
          <w:szCs w:val="24"/>
        </w:rPr>
        <w:t>dotychczas dobrego stanu.</w:t>
      </w:r>
    </w:p>
    <w:p w14:paraId="52C98B8B" w14:textId="77777777" w:rsidR="000D153C" w:rsidRPr="00286299" w:rsidRDefault="000D153C" w:rsidP="000D153C">
      <w:pPr>
        <w:spacing w:after="0"/>
        <w:ind w:left="567"/>
        <w:jc w:val="both"/>
        <w:rPr>
          <w:rFonts w:ascii="Arial" w:hAnsi="Arial" w:cs="Arial"/>
          <w:sz w:val="24"/>
        </w:rPr>
      </w:pPr>
    </w:p>
    <w:p w14:paraId="11BF6261" w14:textId="488C5899" w:rsidR="006A15DC" w:rsidRPr="00286299" w:rsidRDefault="0092032F" w:rsidP="000F2CD3">
      <w:pPr>
        <w:pStyle w:val="Nagwek3"/>
        <w:spacing w:before="0" w:after="240"/>
        <w:jc w:val="both"/>
        <w:rPr>
          <w:rFonts w:ascii="Arial" w:hAnsi="Arial" w:cs="Arial"/>
          <w:b/>
          <w:color w:val="auto"/>
        </w:rPr>
      </w:pPr>
      <w:r w:rsidRPr="000F2CD3">
        <w:rPr>
          <w:rFonts w:ascii="Arial" w:hAnsi="Arial" w:cs="Arial"/>
          <w:b/>
          <w:color w:val="auto"/>
        </w:rPr>
        <w:t>A.</w:t>
      </w:r>
      <w:r w:rsidR="00CC0E2B">
        <w:rPr>
          <w:rFonts w:ascii="Arial" w:hAnsi="Arial" w:cs="Arial"/>
          <w:b/>
          <w:color w:val="auto"/>
        </w:rPr>
        <w:t>6</w:t>
      </w:r>
      <w:r w:rsidRPr="000F2CD3">
        <w:rPr>
          <w:rFonts w:ascii="Arial" w:hAnsi="Arial" w:cs="Arial"/>
          <w:b/>
          <w:color w:val="auto"/>
        </w:rPr>
        <w:t>.1.</w:t>
      </w:r>
      <w:r>
        <w:rPr>
          <w:rFonts w:ascii="Arial" w:hAnsi="Arial" w:cs="Arial"/>
          <w:b/>
          <w:color w:val="auto"/>
        </w:rPr>
        <w:t xml:space="preserve"> </w:t>
      </w:r>
      <w:r w:rsidR="006A15DC" w:rsidRPr="00286299">
        <w:rPr>
          <w:rFonts w:ascii="Arial" w:hAnsi="Arial" w:cs="Arial"/>
          <w:b/>
          <w:color w:val="auto"/>
        </w:rPr>
        <w:t>Czy projekt obejmuje zmiany charakterystyki fizycznej lub chemicznej części wód powierzchniowych, wód gruntowych lub zmiany poziomu części wód podziemnych, które pogarszają stan jednolitej części wód lub uniemożliwiają osiągnięcie dobrego stanu wód w</w:t>
      </w:r>
      <w:r w:rsidR="00280E74" w:rsidRPr="00286299">
        <w:rPr>
          <w:rFonts w:ascii="Arial" w:hAnsi="Arial" w:cs="Arial"/>
          <w:b/>
          <w:color w:val="auto"/>
        </w:rPr>
        <w:t> </w:t>
      </w:r>
      <w:r w:rsidR="006A15DC" w:rsidRPr="00286299">
        <w:rPr>
          <w:rFonts w:ascii="Arial" w:hAnsi="Arial" w:cs="Arial"/>
          <w:b/>
          <w:color w:val="auto"/>
        </w:rPr>
        <w:t>tym</w:t>
      </w:r>
      <w:r w:rsidR="00280E74" w:rsidRPr="00286299">
        <w:rPr>
          <w:rFonts w:ascii="Arial" w:hAnsi="Arial" w:cs="Arial"/>
          <w:b/>
          <w:color w:val="auto"/>
        </w:rPr>
        <w:t> </w:t>
      </w:r>
      <w:r w:rsidR="006A15DC" w:rsidRPr="00286299">
        <w:rPr>
          <w:rFonts w:ascii="Arial" w:hAnsi="Arial" w:cs="Arial"/>
          <w:b/>
          <w:color w:val="auto"/>
        </w:rPr>
        <w:t>stanu wód morskich?</w:t>
      </w:r>
    </w:p>
    <w:p w14:paraId="762DE925" w14:textId="77777777" w:rsidR="006A15DC" w:rsidRPr="00286299" w:rsidRDefault="006A15DC" w:rsidP="00286299">
      <w:pPr>
        <w:pStyle w:val="Akapitzlist"/>
        <w:spacing w:after="0" w:line="240" w:lineRule="auto"/>
        <w:ind w:left="2844"/>
        <w:contextualSpacing/>
        <w:jc w:val="both"/>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060676939"/>
          <w14:checkbox>
            <w14:checked w14:val="0"/>
            <w14:checkedState w14:val="2612" w14:font="MS Gothic"/>
            <w14:uncheckedState w14:val="2610" w14:font="MS Gothic"/>
          </w14:checkbox>
        </w:sdtPr>
        <w:sdtEnd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Tak</w:t>
      </w:r>
      <w:r w:rsidRPr="00286299">
        <w:rPr>
          <w:rFonts w:ascii="Arial" w:hAnsi="Arial" w:cs="Arial"/>
          <w:sz w:val="28"/>
          <w:szCs w:val="28"/>
        </w:rPr>
        <w:tab/>
      </w:r>
      <w:r w:rsidRPr="00286299">
        <w:rPr>
          <w:rFonts w:ascii="Arial" w:hAnsi="Arial" w:cs="Arial"/>
          <w:sz w:val="28"/>
          <w:szCs w:val="28"/>
        </w:rPr>
        <w:tab/>
      </w:r>
      <w:sdt>
        <w:sdtPr>
          <w:rPr>
            <w:rFonts w:ascii="Arial" w:eastAsia="MS Gothic" w:hAnsi="Arial" w:cs="Arial"/>
            <w:sz w:val="28"/>
            <w:szCs w:val="28"/>
          </w:rPr>
          <w:id w:val="-1556625260"/>
          <w14:checkbox>
            <w14:checked w14:val="0"/>
            <w14:checkedState w14:val="2612" w14:font="MS Gothic"/>
            <w14:uncheckedState w14:val="2610" w14:font="MS Gothic"/>
          </w14:checkbox>
        </w:sdtPr>
        <w:sdtEnd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Nie</w:t>
      </w:r>
    </w:p>
    <w:p w14:paraId="5A561C56" w14:textId="77777777" w:rsidR="00D8141D" w:rsidRPr="00286299" w:rsidRDefault="00D8141D" w:rsidP="00286299">
      <w:pPr>
        <w:spacing w:after="0"/>
        <w:jc w:val="both"/>
        <w:rPr>
          <w:rFonts w:ascii="Arial" w:eastAsia="Times New Roman" w:hAnsi="Arial" w:cs="Arial"/>
          <w:sz w:val="24"/>
          <w:szCs w:val="20"/>
          <w:lang w:eastAsia="pl-PL"/>
        </w:rPr>
      </w:pPr>
      <w:r w:rsidRPr="00286299">
        <w:rPr>
          <w:rFonts w:ascii="Arial" w:eastAsia="Times New Roman" w:hAnsi="Arial" w:cs="Arial"/>
          <w:sz w:val="24"/>
          <w:szCs w:val="20"/>
          <w:lang w:eastAsia="pl-PL"/>
        </w:rPr>
        <w:t>Pole opisowe:</w:t>
      </w:r>
    </w:p>
    <w:p w14:paraId="2CFB770E"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86299">
        <w:rPr>
          <w:rFonts w:ascii="Arial" w:hAnsi="Arial" w:cs="Arial"/>
          <w:b/>
          <w:color w:val="767171" w:themeColor="background2" w:themeShade="80"/>
          <w:sz w:val="24"/>
          <w:szCs w:val="24"/>
        </w:rPr>
        <w:t xml:space="preserve">Instrukcja wypełnienia pola: </w:t>
      </w:r>
    </w:p>
    <w:p w14:paraId="46132FE0"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Zgodnie z artykułem 17 </w:t>
      </w:r>
      <w:r w:rsidR="00E05C64" w:rsidRPr="00286299">
        <w:rPr>
          <w:rFonts w:ascii="Arial" w:hAnsi="Arial" w:cs="Arial"/>
          <w:color w:val="767171" w:themeColor="background2" w:themeShade="80"/>
          <w:sz w:val="24"/>
          <w:szCs w:val="24"/>
        </w:rPr>
        <w:t>R</w:t>
      </w:r>
      <w:r w:rsidRPr="00286299">
        <w:rPr>
          <w:rFonts w:ascii="Arial" w:hAnsi="Arial" w:cs="Arial"/>
          <w:color w:val="767171" w:themeColor="background2" w:themeShade="80"/>
          <w:sz w:val="24"/>
          <w:szCs w:val="24"/>
        </w:rPr>
        <w:t xml:space="preserve">ozporządzenia Parlamentu Europejskiego i Rady (UE) 2020/852 </w:t>
      </w:r>
      <w:r w:rsidRPr="00286299">
        <w:rPr>
          <w:rFonts w:ascii="Arial" w:hAnsi="Arial" w:cs="Arial"/>
          <w:b/>
          <w:color w:val="767171" w:themeColor="background2" w:themeShade="80"/>
          <w:sz w:val="24"/>
          <w:szCs w:val="24"/>
        </w:rPr>
        <w:t>jeżeli projekt będzie zagrażał dobremu stanowi lub dobremu potencjałowi ekologicznemu jednolitych części wód, w tym wód powierzchniowych i wód gruntowych oraz dobremu stanowi środowiska wód morskich</w:t>
      </w:r>
      <w:r w:rsidR="00E05C64" w:rsidRPr="00286299">
        <w:rPr>
          <w:rFonts w:ascii="Arial" w:hAnsi="Arial" w:cs="Arial"/>
          <w:b/>
          <w:color w:val="767171" w:themeColor="background2" w:themeShade="80"/>
          <w:sz w:val="24"/>
          <w:szCs w:val="24"/>
        </w:rPr>
        <w:t>,</w:t>
      </w:r>
      <w:r w:rsidR="00402557" w:rsidRPr="00286299">
        <w:rPr>
          <w:rFonts w:ascii="Arial" w:hAnsi="Arial" w:cs="Arial"/>
          <w:b/>
          <w:color w:val="767171" w:themeColor="background2" w:themeShade="80"/>
          <w:sz w:val="24"/>
          <w:szCs w:val="24"/>
        </w:rPr>
        <w:t xml:space="preserve"> </w:t>
      </w:r>
      <w:r w:rsidRPr="00286299">
        <w:rPr>
          <w:rFonts w:ascii="Arial" w:hAnsi="Arial" w:cs="Arial"/>
          <w:b/>
          <w:color w:val="767171" w:themeColor="background2" w:themeShade="80"/>
          <w:sz w:val="24"/>
          <w:szCs w:val="24"/>
        </w:rPr>
        <w:t>to nie spełnia on zasady DNSH</w:t>
      </w:r>
      <w:r w:rsidRPr="00286299">
        <w:rPr>
          <w:rFonts w:ascii="Arial" w:hAnsi="Arial" w:cs="Arial"/>
          <w:color w:val="767171" w:themeColor="background2" w:themeShade="80"/>
          <w:sz w:val="24"/>
          <w:szCs w:val="24"/>
        </w:rPr>
        <w:t xml:space="preserve">. </w:t>
      </w:r>
    </w:p>
    <w:p w14:paraId="69206B68" w14:textId="77777777"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W niniejszym punkcie należy wskazać czy projekt nie wyrządza znaczących szkód lub wnosi istotny </w:t>
      </w:r>
      <w:r w:rsidRPr="00D109A8">
        <w:rPr>
          <w:rFonts w:ascii="Arial" w:hAnsi="Arial" w:cs="Arial"/>
          <w:color w:val="767171" w:themeColor="background2" w:themeShade="80"/>
          <w:sz w:val="24"/>
          <w:szCs w:val="24"/>
        </w:rPr>
        <w:t>wkład w realizację celu: zrównoważone wykorzystywanie i ochrona zasobów wodnych i morskich.</w:t>
      </w:r>
    </w:p>
    <w:p w14:paraId="42F40CB2" w14:textId="66590422" w:rsidR="00D109A8" w:rsidRDefault="00D109A8"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808080" w:themeColor="background1" w:themeShade="80"/>
          <w:sz w:val="24"/>
          <w:szCs w:val="24"/>
          <w:lang w:eastAsia="en-GB"/>
        </w:rPr>
      </w:pPr>
      <w:r w:rsidRPr="00D109A8">
        <w:rPr>
          <w:rFonts w:ascii="Arial" w:hAnsi="Arial" w:cs="Arial"/>
          <w:color w:val="808080" w:themeColor="background1" w:themeShade="80"/>
          <w:sz w:val="24"/>
          <w:szCs w:val="24"/>
          <w:lang w:eastAsia="en-GB"/>
        </w:rPr>
        <w:t xml:space="preserve">Jeżeli zaznaczono odpowiedź </w:t>
      </w:r>
      <w:r w:rsidRPr="008E1C18">
        <w:rPr>
          <w:rFonts w:ascii="Arial" w:hAnsi="Arial" w:cs="Arial"/>
          <w:b/>
          <w:bCs/>
          <w:color w:val="808080" w:themeColor="background1" w:themeShade="80"/>
          <w:sz w:val="24"/>
          <w:szCs w:val="24"/>
          <w:lang w:eastAsia="en-GB"/>
        </w:rPr>
        <w:t>„Tak”</w:t>
      </w:r>
      <w:r w:rsidRPr="00D109A8">
        <w:rPr>
          <w:rFonts w:ascii="Arial" w:hAnsi="Arial" w:cs="Arial"/>
          <w:color w:val="808080" w:themeColor="background1" w:themeShade="80"/>
          <w:sz w:val="24"/>
          <w:szCs w:val="24"/>
          <w:lang w:eastAsia="en-GB"/>
        </w:rPr>
        <w:t xml:space="preserve">, należy przedstawić ocenę oddziaływania na jednolite części wód i szczegółowe wyjaśnienie sposobu, w jaki spełniono lub w jaki zostaną spełnione wszystkie warunki zgodnie z art. 4 ust. 7 </w:t>
      </w:r>
      <w:r>
        <w:rPr>
          <w:rFonts w:ascii="Arial" w:hAnsi="Arial" w:cs="Arial"/>
          <w:color w:val="808080" w:themeColor="background1" w:themeShade="80"/>
          <w:sz w:val="24"/>
          <w:szCs w:val="24"/>
          <w:lang w:eastAsia="en-GB"/>
        </w:rPr>
        <w:t>R</w:t>
      </w:r>
      <w:r w:rsidRPr="00D109A8">
        <w:rPr>
          <w:rFonts w:ascii="Arial" w:hAnsi="Arial" w:cs="Arial"/>
          <w:color w:val="808080" w:themeColor="background1" w:themeShade="80"/>
          <w:sz w:val="24"/>
          <w:szCs w:val="24"/>
          <w:lang w:eastAsia="en-GB"/>
        </w:rPr>
        <w:t xml:space="preserve">amowej </w:t>
      </w:r>
      <w:r>
        <w:rPr>
          <w:rFonts w:ascii="Arial" w:hAnsi="Arial" w:cs="Arial"/>
          <w:color w:val="808080" w:themeColor="background1" w:themeShade="80"/>
          <w:sz w:val="24"/>
          <w:szCs w:val="24"/>
          <w:lang w:eastAsia="en-GB"/>
        </w:rPr>
        <w:t>D</w:t>
      </w:r>
      <w:r w:rsidRPr="00D109A8">
        <w:rPr>
          <w:rFonts w:ascii="Arial" w:hAnsi="Arial" w:cs="Arial"/>
          <w:color w:val="808080" w:themeColor="background1" w:themeShade="80"/>
          <w:sz w:val="24"/>
          <w:szCs w:val="24"/>
          <w:lang w:eastAsia="en-GB"/>
        </w:rPr>
        <w:t xml:space="preserve">yrektywy </w:t>
      </w:r>
      <w:r>
        <w:rPr>
          <w:rFonts w:ascii="Arial" w:hAnsi="Arial" w:cs="Arial"/>
          <w:color w:val="808080" w:themeColor="background1" w:themeShade="80"/>
          <w:sz w:val="24"/>
          <w:szCs w:val="24"/>
          <w:lang w:eastAsia="en-GB"/>
        </w:rPr>
        <w:t>W</w:t>
      </w:r>
      <w:r w:rsidRPr="00D109A8">
        <w:rPr>
          <w:rFonts w:ascii="Arial" w:hAnsi="Arial" w:cs="Arial"/>
          <w:color w:val="808080" w:themeColor="background1" w:themeShade="80"/>
          <w:sz w:val="24"/>
          <w:szCs w:val="24"/>
          <w:lang w:eastAsia="en-GB"/>
        </w:rPr>
        <w:t>odnej</w:t>
      </w:r>
      <w:r>
        <w:rPr>
          <w:rFonts w:ascii="Arial" w:hAnsi="Arial" w:cs="Arial"/>
          <w:color w:val="808080" w:themeColor="background1" w:themeShade="80"/>
          <w:sz w:val="24"/>
          <w:szCs w:val="24"/>
          <w:lang w:eastAsia="en-GB"/>
        </w:rPr>
        <w:t xml:space="preserve"> (RDW)</w:t>
      </w:r>
      <w:r w:rsidR="00AA20DF">
        <w:rPr>
          <w:rStyle w:val="Odwoanieprzypisudolnego"/>
          <w:rFonts w:ascii="Arial" w:hAnsi="Arial" w:cs="Arial"/>
          <w:color w:val="808080" w:themeColor="background1" w:themeShade="80"/>
          <w:sz w:val="24"/>
          <w:szCs w:val="24"/>
          <w:lang w:eastAsia="en-GB"/>
        </w:rPr>
        <w:footnoteReference w:id="7"/>
      </w:r>
      <w:r>
        <w:rPr>
          <w:rFonts w:ascii="Arial" w:hAnsi="Arial" w:cs="Arial"/>
          <w:color w:val="808080" w:themeColor="background1" w:themeShade="80"/>
          <w:sz w:val="24"/>
          <w:szCs w:val="24"/>
          <w:lang w:eastAsia="en-GB"/>
        </w:rPr>
        <w:t>.</w:t>
      </w:r>
    </w:p>
    <w:p w14:paraId="27CC02CE" w14:textId="77777777" w:rsidR="002C024B" w:rsidRDefault="002C024B" w:rsidP="002C024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5F17">
        <w:rPr>
          <w:rFonts w:ascii="Arial" w:hAnsi="Arial" w:cs="Arial"/>
          <w:color w:val="767171" w:themeColor="background2" w:themeShade="80"/>
          <w:sz w:val="24"/>
          <w:szCs w:val="24"/>
        </w:rPr>
        <w:t>Należy wskazać także, czy projekt jest wynikiem krajowej/regionalnej strategii w odniesieniu do danego sektora</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lub wynikiem planu gospodarowania wodami w dorzeczu, który uwzględnia wszystkie istotne czynniki (np.</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wariant korzystniejszy dla środowiska, oddziaływanie skumulowane itd.)? Jeżeli tak, należy podać szczegółowe</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 xml:space="preserve">informacje. </w:t>
      </w:r>
    </w:p>
    <w:p w14:paraId="48CE4A80" w14:textId="64DF761A" w:rsidR="002C024B" w:rsidRPr="00D573E6" w:rsidRDefault="002C024B"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5F17">
        <w:rPr>
          <w:rFonts w:ascii="Arial" w:hAnsi="Arial" w:cs="Arial"/>
          <w:color w:val="767171" w:themeColor="background2" w:themeShade="80"/>
          <w:sz w:val="24"/>
          <w:szCs w:val="24"/>
        </w:rPr>
        <w:t xml:space="preserve">Należy wyjaśnić, w jaki sposób projekt pokrywa się z celami planu gospodarowania wodami </w:t>
      </w:r>
      <w:r>
        <w:rPr>
          <w:rFonts w:ascii="Arial" w:hAnsi="Arial" w:cs="Arial"/>
          <w:color w:val="767171" w:themeColor="background2" w:themeShade="80"/>
          <w:sz w:val="24"/>
          <w:szCs w:val="24"/>
        </w:rPr>
        <w:br/>
      </w:r>
      <w:r w:rsidRPr="00EB5F17">
        <w:rPr>
          <w:rFonts w:ascii="Arial" w:hAnsi="Arial" w:cs="Arial"/>
          <w:color w:val="767171" w:themeColor="background2" w:themeShade="80"/>
          <w:sz w:val="24"/>
          <w:szCs w:val="24"/>
        </w:rPr>
        <w:t>w</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dorzeczu, które ustanowiono dla odpowiednich jednolitych części wód</w:t>
      </w:r>
      <w:r>
        <w:rPr>
          <w:rFonts w:ascii="Arial" w:hAnsi="Arial" w:cs="Arial"/>
          <w:color w:val="767171" w:themeColor="background2" w:themeShade="80"/>
          <w:sz w:val="24"/>
          <w:szCs w:val="24"/>
        </w:rPr>
        <w:t xml:space="preserve"> oraz </w:t>
      </w:r>
      <w:r w:rsidRPr="00EB5F17">
        <w:rPr>
          <w:rFonts w:ascii="Arial" w:hAnsi="Arial" w:cs="Arial"/>
          <w:color w:val="767171" w:themeColor="background2" w:themeShade="80"/>
          <w:sz w:val="24"/>
          <w:szCs w:val="24"/>
        </w:rPr>
        <w:t>dokonać identyfikacji jednolitych części wód, których dotyczy planowany</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projekt oraz przypisanych im celów środowiskowych. W nawiązaniu do ustalonych celów należy wskazać w jaki</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sposób projekt wpływa na ich osiągnięcie.</w:t>
      </w:r>
    </w:p>
    <w:p w14:paraId="44248024" w14:textId="77777777" w:rsidR="00CC0E2B" w:rsidRDefault="00CC0E2B"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1BC5561E" w14:textId="01C3807A"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109A8">
        <w:rPr>
          <w:rFonts w:ascii="Arial" w:hAnsi="Arial" w:cs="Arial"/>
          <w:color w:val="767171" w:themeColor="background2" w:themeShade="80"/>
          <w:sz w:val="24"/>
          <w:szCs w:val="24"/>
        </w:rPr>
        <w:t xml:space="preserve">Jeżeli projekt </w:t>
      </w:r>
      <w:r w:rsidRPr="00D109A8">
        <w:rPr>
          <w:rFonts w:ascii="Arial" w:hAnsi="Arial" w:cs="Arial"/>
          <w:color w:val="767171" w:themeColor="background2" w:themeShade="80"/>
          <w:sz w:val="24"/>
          <w:szCs w:val="24"/>
          <w:u w:val="single"/>
        </w:rPr>
        <w:t>nie ma wpływu</w:t>
      </w:r>
      <w:r w:rsidRPr="00D109A8">
        <w:rPr>
          <w:rFonts w:ascii="Arial" w:hAnsi="Arial" w:cs="Arial"/>
          <w:color w:val="767171" w:themeColor="background2" w:themeShade="80"/>
          <w:sz w:val="24"/>
          <w:szCs w:val="24"/>
        </w:rPr>
        <w:t xml:space="preserve"> na zmiany charakterystyki fizy</w:t>
      </w:r>
      <w:r w:rsidR="00E05C64" w:rsidRPr="00D109A8">
        <w:rPr>
          <w:rFonts w:ascii="Arial" w:hAnsi="Arial" w:cs="Arial"/>
          <w:color w:val="767171" w:themeColor="background2" w:themeShade="80"/>
          <w:sz w:val="24"/>
          <w:szCs w:val="24"/>
        </w:rPr>
        <w:t>cznej lub chemicznej części wód</w:t>
      </w:r>
      <w:r w:rsidR="000211A7" w:rsidRPr="00D109A8">
        <w:rPr>
          <w:rFonts w:ascii="Arial" w:hAnsi="Arial" w:cs="Arial"/>
          <w:color w:val="767171" w:themeColor="background2" w:themeShade="80"/>
          <w:sz w:val="24"/>
          <w:szCs w:val="24"/>
        </w:rPr>
        <w:t xml:space="preserve"> (zaznacza kwadrat </w:t>
      </w:r>
      <w:r w:rsidR="000211A7" w:rsidRPr="00D109A8">
        <w:rPr>
          <w:rFonts w:ascii="Arial" w:hAnsi="Arial" w:cs="Arial"/>
          <w:b/>
          <w:color w:val="767171" w:themeColor="background2" w:themeShade="80"/>
          <w:sz w:val="24"/>
          <w:szCs w:val="24"/>
        </w:rPr>
        <w:t>„Nie”</w:t>
      </w:r>
      <w:r w:rsidR="000211A7" w:rsidRPr="00D109A8">
        <w:rPr>
          <w:rFonts w:ascii="Arial" w:hAnsi="Arial" w:cs="Arial"/>
          <w:bCs/>
          <w:color w:val="767171" w:themeColor="background2" w:themeShade="80"/>
          <w:sz w:val="24"/>
          <w:szCs w:val="24"/>
        </w:rPr>
        <w:t>)</w:t>
      </w:r>
      <w:r w:rsidR="00E05C64" w:rsidRPr="00D109A8">
        <w:rPr>
          <w:rFonts w:ascii="Arial" w:hAnsi="Arial" w:cs="Arial"/>
          <w:color w:val="767171" w:themeColor="background2" w:themeShade="80"/>
          <w:sz w:val="24"/>
          <w:szCs w:val="24"/>
        </w:rPr>
        <w:t xml:space="preserve">, </w:t>
      </w:r>
      <w:r w:rsidR="007033B5" w:rsidRPr="00D109A8">
        <w:rPr>
          <w:rFonts w:ascii="Arial" w:hAnsi="Arial" w:cs="Arial"/>
          <w:color w:val="767171" w:themeColor="background2" w:themeShade="80"/>
          <w:sz w:val="24"/>
          <w:szCs w:val="24"/>
        </w:rPr>
        <w:t>w</w:t>
      </w:r>
      <w:r w:rsidRPr="00D109A8">
        <w:rPr>
          <w:rFonts w:ascii="Arial" w:hAnsi="Arial" w:cs="Arial"/>
          <w:color w:val="767171" w:themeColor="background2" w:themeShade="80"/>
          <w:sz w:val="24"/>
          <w:szCs w:val="24"/>
        </w:rPr>
        <w:t xml:space="preserve">nioskodawca powinien dołączyć </w:t>
      </w:r>
      <w:r w:rsidRPr="00D109A8">
        <w:rPr>
          <w:rFonts w:ascii="Arial" w:hAnsi="Arial" w:cs="Arial"/>
          <w:b/>
          <w:color w:val="808080" w:themeColor="background1" w:themeShade="80"/>
          <w:sz w:val="24"/>
          <w:szCs w:val="24"/>
        </w:rPr>
        <w:t xml:space="preserve">Deklarację organu </w:t>
      </w:r>
      <w:r w:rsidRPr="00D109A8">
        <w:rPr>
          <w:rFonts w:ascii="Arial" w:hAnsi="Arial" w:cs="Arial"/>
          <w:b/>
          <w:color w:val="808080" w:themeColor="background1" w:themeShade="80"/>
          <w:sz w:val="24"/>
          <w:szCs w:val="24"/>
        </w:rPr>
        <w:lastRenderedPageBreak/>
        <w:t>odpowiedzialnego za gospodarkę wodną</w:t>
      </w:r>
      <w:r w:rsidR="00402557" w:rsidRPr="00D109A8">
        <w:rPr>
          <w:rFonts w:ascii="Arial" w:hAnsi="Arial" w:cs="Arial"/>
          <w:color w:val="808080" w:themeColor="background1" w:themeShade="80"/>
          <w:sz w:val="24"/>
          <w:szCs w:val="24"/>
        </w:rPr>
        <w:t xml:space="preserve"> (</w:t>
      </w:r>
      <w:r w:rsidR="00451562" w:rsidRPr="00D109A8">
        <w:rPr>
          <w:rFonts w:ascii="Arial" w:hAnsi="Arial" w:cs="Arial"/>
          <w:color w:val="808080" w:themeColor="background1" w:themeShade="80"/>
          <w:sz w:val="24"/>
          <w:szCs w:val="24"/>
        </w:rPr>
        <w:t>wydaną przez</w:t>
      </w:r>
      <w:r w:rsidRPr="00D109A8">
        <w:rPr>
          <w:rFonts w:ascii="Arial" w:hAnsi="Arial" w:cs="Arial"/>
          <w:color w:val="808080" w:themeColor="background1" w:themeShade="80"/>
          <w:sz w:val="24"/>
          <w:szCs w:val="24"/>
        </w:rPr>
        <w:t xml:space="preserve"> Państwowe Gospodarstw</w:t>
      </w:r>
      <w:r w:rsidR="00451562" w:rsidRPr="00D109A8">
        <w:rPr>
          <w:rFonts w:ascii="Arial" w:hAnsi="Arial" w:cs="Arial"/>
          <w:color w:val="808080" w:themeColor="background1" w:themeShade="80"/>
          <w:sz w:val="24"/>
          <w:szCs w:val="24"/>
        </w:rPr>
        <w:t>o</w:t>
      </w:r>
      <w:r w:rsidRPr="00D109A8">
        <w:rPr>
          <w:rFonts w:ascii="Arial" w:hAnsi="Arial" w:cs="Arial"/>
          <w:color w:val="808080" w:themeColor="background1" w:themeShade="80"/>
          <w:sz w:val="24"/>
          <w:szCs w:val="24"/>
        </w:rPr>
        <w:t xml:space="preserve"> Wodne Wody Polskie)</w:t>
      </w:r>
      <w:r w:rsidR="00E05C64" w:rsidRPr="00D109A8">
        <w:rPr>
          <w:rFonts w:ascii="Arial" w:hAnsi="Arial" w:cs="Arial"/>
          <w:color w:val="808080" w:themeColor="background1" w:themeShade="80"/>
          <w:sz w:val="24"/>
          <w:szCs w:val="24"/>
        </w:rPr>
        <w:t>,</w:t>
      </w:r>
      <w:r w:rsidRPr="00D109A8">
        <w:rPr>
          <w:rFonts w:ascii="Arial" w:hAnsi="Arial" w:cs="Arial"/>
          <w:color w:val="808080" w:themeColor="background1" w:themeShade="80"/>
          <w:sz w:val="24"/>
          <w:szCs w:val="24"/>
        </w:rPr>
        <w:t xml:space="preserve"> </w:t>
      </w:r>
      <w:r w:rsidRPr="00D109A8">
        <w:rPr>
          <w:rFonts w:ascii="Arial" w:hAnsi="Arial" w:cs="Arial"/>
          <w:color w:val="767171" w:themeColor="background2" w:themeShade="80"/>
          <w:sz w:val="24"/>
          <w:szCs w:val="24"/>
        </w:rPr>
        <w:t xml:space="preserve">potwierdzającą brak negatywnego wpływu projektu na jednolite części wód. </w:t>
      </w:r>
      <w:r w:rsidR="000211A7" w:rsidRPr="00D109A8">
        <w:rPr>
          <w:rFonts w:ascii="Arial" w:hAnsi="Arial" w:cs="Arial"/>
          <w:color w:val="767171" w:themeColor="background2" w:themeShade="80"/>
          <w:sz w:val="24"/>
          <w:szCs w:val="24"/>
        </w:rPr>
        <w:br/>
      </w:r>
      <w:r w:rsidRPr="00D109A8">
        <w:rPr>
          <w:rFonts w:ascii="Arial" w:hAnsi="Arial" w:cs="Arial"/>
          <w:color w:val="767171" w:themeColor="background2" w:themeShade="80"/>
          <w:sz w:val="24"/>
          <w:szCs w:val="24"/>
        </w:rPr>
        <w:t>W takim przypadku należy to opisać w polu tekstowym i</w:t>
      </w:r>
      <w:r w:rsidR="00280E74" w:rsidRPr="00D109A8">
        <w:rPr>
          <w:rFonts w:ascii="Arial" w:hAnsi="Arial" w:cs="Arial"/>
          <w:color w:val="767171" w:themeColor="background2" w:themeShade="80"/>
          <w:sz w:val="24"/>
          <w:szCs w:val="24"/>
        </w:rPr>
        <w:t> </w:t>
      </w:r>
      <w:r w:rsidRPr="00D109A8">
        <w:rPr>
          <w:rFonts w:ascii="Arial" w:hAnsi="Arial" w:cs="Arial"/>
          <w:color w:val="767171" w:themeColor="background2" w:themeShade="80"/>
          <w:sz w:val="24"/>
          <w:szCs w:val="24"/>
        </w:rPr>
        <w:t>dołączyć w</w:t>
      </w:r>
      <w:r w:rsidR="008926AC" w:rsidRPr="00D109A8">
        <w:rPr>
          <w:rFonts w:ascii="Arial" w:hAnsi="Arial" w:cs="Arial"/>
          <w:color w:val="767171" w:themeColor="background2" w:themeShade="80"/>
          <w:sz w:val="24"/>
          <w:szCs w:val="24"/>
        </w:rPr>
        <w:t>yżej wymieniony</w:t>
      </w:r>
      <w:r w:rsidRPr="00D109A8">
        <w:rPr>
          <w:rFonts w:ascii="Arial" w:hAnsi="Arial" w:cs="Arial"/>
          <w:color w:val="767171" w:themeColor="background2" w:themeShade="80"/>
          <w:sz w:val="24"/>
          <w:szCs w:val="24"/>
        </w:rPr>
        <w:t xml:space="preserve"> dokument.</w:t>
      </w:r>
    </w:p>
    <w:p w14:paraId="6020C045" w14:textId="77777777"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36899BE9" w14:textId="420B78F9"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Jeżeli w postępowaniu zmierzającym do wydania decyzji o środowiskowych uwarunkowaniach badano wpływ na cele środowiskowe RDW lub projekt ma charakter nieinfrastrukturalny </w:t>
      </w:r>
      <w:r w:rsidRPr="002F36CF">
        <w:rPr>
          <w:rFonts w:ascii="Arial" w:eastAsia="Times New Roman" w:hAnsi="Arial" w:cs="Arial"/>
          <w:color w:val="808080" w:themeColor="background1" w:themeShade="80"/>
          <w:sz w:val="24"/>
          <w:szCs w:val="24"/>
        </w:rPr>
        <w:t>(np. zakup sprzętu,</w:t>
      </w:r>
      <w:r>
        <w:rPr>
          <w:rFonts w:ascii="Arial" w:eastAsia="Times New Roman" w:hAnsi="Arial" w:cs="Arial"/>
          <w:color w:val="808080" w:themeColor="background1" w:themeShade="80"/>
          <w:sz w:val="24"/>
          <w:szCs w:val="24"/>
        </w:rPr>
        <w:t xml:space="preserve"> taboru,</w:t>
      </w:r>
      <w:r w:rsidRPr="002F36CF">
        <w:rPr>
          <w:rFonts w:ascii="Arial" w:eastAsia="Times New Roman" w:hAnsi="Arial" w:cs="Arial"/>
          <w:color w:val="808080" w:themeColor="background1" w:themeShade="80"/>
          <w:sz w:val="24"/>
          <w:szCs w:val="24"/>
        </w:rPr>
        <w:t xml:space="preserve"> wyposażenia </w:t>
      </w:r>
      <w:proofErr w:type="spellStart"/>
      <w:r w:rsidRPr="002F36CF">
        <w:rPr>
          <w:rFonts w:ascii="Arial" w:eastAsia="Times New Roman" w:hAnsi="Arial" w:cs="Arial"/>
          <w:color w:val="808080" w:themeColor="background1" w:themeShade="80"/>
          <w:sz w:val="24"/>
          <w:szCs w:val="24"/>
        </w:rPr>
        <w:t>sal</w:t>
      </w:r>
      <w:proofErr w:type="spellEnd"/>
      <w:r w:rsidRPr="002F36CF">
        <w:rPr>
          <w:rFonts w:ascii="Arial" w:eastAsia="Times New Roman" w:hAnsi="Arial" w:cs="Arial"/>
          <w:color w:val="808080" w:themeColor="background1" w:themeShade="80"/>
          <w:sz w:val="24"/>
          <w:szCs w:val="24"/>
        </w:rPr>
        <w:t>/pomieszczeń)</w:t>
      </w:r>
      <w:r>
        <w:rPr>
          <w:rFonts w:ascii="Arial" w:eastAsia="Times New Roman" w:hAnsi="Arial" w:cs="Arial"/>
          <w:color w:val="808080" w:themeColor="background1" w:themeShade="80"/>
          <w:sz w:val="24"/>
          <w:szCs w:val="24"/>
        </w:rPr>
        <w:t xml:space="preserve"> lub projekt ma charak</w:t>
      </w:r>
      <w:r w:rsidR="000211A7">
        <w:rPr>
          <w:rFonts w:ascii="Arial" w:eastAsia="Times New Roman" w:hAnsi="Arial" w:cs="Arial"/>
          <w:color w:val="808080" w:themeColor="background1" w:themeShade="80"/>
          <w:sz w:val="24"/>
          <w:szCs w:val="24"/>
        </w:rPr>
        <w:t>t</w:t>
      </w:r>
      <w:r>
        <w:rPr>
          <w:rFonts w:ascii="Arial" w:eastAsia="Times New Roman" w:hAnsi="Arial" w:cs="Arial"/>
          <w:color w:val="808080" w:themeColor="background1" w:themeShade="80"/>
          <w:sz w:val="24"/>
          <w:szCs w:val="24"/>
        </w:rPr>
        <w:t xml:space="preserve">er infrastrukturalny, jednakże nie ma znaczącego wpływu na cele </w:t>
      </w:r>
      <w:r w:rsidR="000211A7">
        <w:rPr>
          <w:rFonts w:ascii="Arial" w:eastAsia="Times New Roman" w:hAnsi="Arial" w:cs="Arial"/>
          <w:color w:val="808080" w:themeColor="background1" w:themeShade="80"/>
          <w:sz w:val="24"/>
          <w:szCs w:val="24"/>
        </w:rPr>
        <w:t>ś</w:t>
      </w:r>
      <w:r>
        <w:rPr>
          <w:rFonts w:ascii="Arial" w:eastAsia="Times New Roman" w:hAnsi="Arial" w:cs="Arial"/>
          <w:color w:val="808080" w:themeColor="background1" w:themeShade="80"/>
          <w:sz w:val="24"/>
          <w:szCs w:val="24"/>
        </w:rPr>
        <w:t>rodowiskowe RDW</w:t>
      </w:r>
      <w:r w:rsidR="000211A7">
        <w:rPr>
          <w:rFonts w:ascii="Arial" w:eastAsia="Times New Roman" w:hAnsi="Arial" w:cs="Arial"/>
          <w:color w:val="808080" w:themeColor="background1" w:themeShade="80"/>
          <w:sz w:val="24"/>
          <w:szCs w:val="24"/>
        </w:rPr>
        <w:t>, należy to opisać w polu tekstowym i w takim przypadku nie ma obowiązku dołączania ww. Deklaracji.</w:t>
      </w:r>
    </w:p>
    <w:p w14:paraId="25ED07C8" w14:textId="77777777" w:rsidR="00346DC3" w:rsidRDefault="00346DC3" w:rsidP="00872DD1">
      <w:pPr>
        <w:spacing w:after="0" w:line="259" w:lineRule="auto"/>
        <w:rPr>
          <w:rFonts w:asciiTheme="minorHAnsi" w:eastAsia="Times New Roman" w:hAnsiTheme="minorHAnsi" w:cstheme="minorHAnsi"/>
          <w:b/>
          <w:sz w:val="24"/>
          <w:szCs w:val="20"/>
          <w:lang w:eastAsia="pl-PL"/>
        </w:rPr>
      </w:pPr>
    </w:p>
    <w:p w14:paraId="15E07408" w14:textId="77777777" w:rsidR="00CC0E2B" w:rsidRDefault="00CC0E2B" w:rsidP="00CC0E2B">
      <w:pPr>
        <w:spacing w:after="0" w:line="259" w:lineRule="auto"/>
        <w:rPr>
          <w:rFonts w:asciiTheme="minorHAnsi" w:eastAsia="Times New Roman" w:hAnsiTheme="minorHAnsi" w:cstheme="minorHAnsi"/>
          <w:b/>
          <w:sz w:val="24"/>
          <w:szCs w:val="20"/>
          <w:lang w:eastAsia="pl-PL"/>
        </w:rPr>
      </w:pPr>
    </w:p>
    <w:p w14:paraId="1150510F" w14:textId="05889796" w:rsidR="006A15DC" w:rsidRPr="00AE273A" w:rsidRDefault="003247A5" w:rsidP="00D573E6">
      <w:pPr>
        <w:pStyle w:val="Nagwek2"/>
        <w:spacing w:before="0" w:after="240"/>
        <w:jc w:val="both"/>
        <w:rPr>
          <w:rFonts w:ascii="Arial" w:hAnsi="Arial" w:cs="Arial"/>
          <w:b/>
          <w:bCs/>
          <w:color w:val="auto"/>
          <w:sz w:val="28"/>
          <w:szCs w:val="24"/>
        </w:rPr>
      </w:pPr>
      <w:r w:rsidRPr="002C3069">
        <w:rPr>
          <w:rFonts w:ascii="Arial" w:hAnsi="Arial" w:cs="Arial"/>
          <w:b/>
          <w:bCs/>
          <w:sz w:val="28"/>
          <w:szCs w:val="24"/>
        </w:rPr>
        <w:t xml:space="preserve">A.7. </w:t>
      </w:r>
      <w:r w:rsidR="006A15DC" w:rsidRPr="00AE273A">
        <w:rPr>
          <w:rFonts w:ascii="Arial" w:hAnsi="Arial" w:cs="Arial"/>
          <w:b/>
          <w:bCs/>
          <w:color w:val="auto"/>
          <w:sz w:val="28"/>
          <w:szCs w:val="24"/>
        </w:rPr>
        <w:t>Gospodarka o obiegu zamkniętym, w tym zapobieganie powstawaniu odpadów i</w:t>
      </w:r>
      <w:r w:rsidR="00280E74" w:rsidRPr="00AE273A">
        <w:rPr>
          <w:rFonts w:ascii="Arial" w:hAnsi="Arial" w:cs="Arial"/>
          <w:b/>
          <w:bCs/>
          <w:color w:val="auto"/>
          <w:sz w:val="28"/>
          <w:szCs w:val="24"/>
        </w:rPr>
        <w:t> </w:t>
      </w:r>
      <w:r w:rsidR="006A15DC" w:rsidRPr="00AE273A">
        <w:rPr>
          <w:rFonts w:ascii="Arial" w:hAnsi="Arial" w:cs="Arial"/>
          <w:b/>
          <w:bCs/>
          <w:color w:val="auto"/>
          <w:sz w:val="28"/>
          <w:szCs w:val="24"/>
        </w:rPr>
        <w:t>recykling</w:t>
      </w:r>
    </w:p>
    <w:p w14:paraId="51427847" w14:textId="77777777" w:rsidR="008B343A" w:rsidRPr="00601EFF" w:rsidRDefault="008B343A" w:rsidP="00601EFF">
      <w:pPr>
        <w:spacing w:after="0"/>
        <w:jc w:val="both"/>
        <w:rPr>
          <w:rFonts w:ascii="Arial" w:hAnsi="Arial" w:cs="Arial"/>
          <w:sz w:val="24"/>
          <w:szCs w:val="24"/>
        </w:rPr>
      </w:pPr>
      <w:r w:rsidRPr="00601EFF">
        <w:rPr>
          <w:rFonts w:ascii="Arial" w:hAnsi="Arial" w:cs="Arial"/>
          <w:sz w:val="24"/>
          <w:szCs w:val="24"/>
        </w:rPr>
        <w:t>Projekt kwalifikuje się jako wnoszący istotny wkład w przejście na gospodarkę o obiegu zamkniętym, w tym zapobieganie powstawaniu odpadów oraz ich ponowne użycie i recykling, jeżeli:</w:t>
      </w:r>
    </w:p>
    <w:p w14:paraId="7E0D0EBC"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wykorzystuje bardziej efektywnie w produkcji zasoby naturalne, w tym pochodzące ze</w:t>
      </w:r>
      <w:r w:rsidR="00280E74" w:rsidRPr="00601EFF">
        <w:rPr>
          <w:rFonts w:ascii="Arial" w:hAnsi="Arial" w:cs="Arial"/>
          <w:sz w:val="24"/>
          <w:szCs w:val="24"/>
        </w:rPr>
        <w:t> </w:t>
      </w:r>
      <w:r w:rsidRPr="00601EFF">
        <w:rPr>
          <w:rFonts w:ascii="Arial" w:hAnsi="Arial" w:cs="Arial"/>
          <w:sz w:val="24"/>
          <w:szCs w:val="24"/>
        </w:rPr>
        <w:t>zrównoważonych źródeł surowce pochodzenia biologicznego i inne surowce;</w:t>
      </w:r>
    </w:p>
    <w:p w14:paraId="55FB456C"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zwiększa trwałość produktów, a także możliwości ich naprawy, ulepszenia lub ponownego użycia, szczególnie w procesie projektowania i produkcji;</w:t>
      </w:r>
    </w:p>
    <w:p w14:paraId="23A31548"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zwiększa możliwości recyklingu produktów;</w:t>
      </w:r>
    </w:p>
    <w:p w14:paraId="427424DA"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istotnie ogranicza zawartość substancji niebezpiecznych oraz prowadzi do zastąpienia tych substancji;</w:t>
      </w:r>
    </w:p>
    <w:p w14:paraId="7CB693C9"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przedłuża okres użytkowania produktów, w tym poprzez ich ponowne wykorzystanie, zwiększa wykorzystywanie surowców wtórnych i podniesienia ich jakości, również poprzez wysokiej jakości recykling odpadów;</w:t>
      </w:r>
    </w:p>
    <w:p w14:paraId="03508900" w14:textId="4087BDC4"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 xml:space="preserve">zapobiega wytwarzaniu odpadów, w tym wytwarzaniu odpadów pochodzących </w:t>
      </w:r>
      <w:r w:rsidR="00872DD1">
        <w:rPr>
          <w:rFonts w:ascii="Arial" w:hAnsi="Arial" w:cs="Arial"/>
          <w:sz w:val="24"/>
          <w:szCs w:val="24"/>
        </w:rPr>
        <w:br/>
      </w:r>
      <w:r w:rsidRPr="00601EFF">
        <w:rPr>
          <w:rFonts w:ascii="Arial" w:hAnsi="Arial" w:cs="Arial"/>
          <w:sz w:val="24"/>
          <w:szCs w:val="24"/>
        </w:rPr>
        <w:t>z wydobywania minerałów oraz odpadów z budowy i rozbiórki budynków, lub ogranicza ich wytwarzanie;</w:t>
      </w:r>
    </w:p>
    <w:p w14:paraId="43A46598"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intensyfikuje działania w zakresie przygotowania do ponownego użycia i recyklingu odpadów;</w:t>
      </w:r>
    </w:p>
    <w:p w14:paraId="14DA5296"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pobudza rozwój infrastruktury gospodarowania odpadami niezbędnej do zapobiegania ich</w:t>
      </w:r>
      <w:r w:rsidR="00280E74" w:rsidRPr="00601EFF">
        <w:rPr>
          <w:rFonts w:ascii="Arial" w:hAnsi="Arial" w:cs="Arial"/>
          <w:sz w:val="24"/>
          <w:szCs w:val="24"/>
        </w:rPr>
        <w:t> </w:t>
      </w:r>
      <w:r w:rsidRPr="00601EFF">
        <w:rPr>
          <w:rFonts w:ascii="Arial" w:hAnsi="Arial" w:cs="Arial"/>
          <w:sz w:val="24"/>
          <w:szCs w:val="24"/>
        </w:rPr>
        <w:t>powstawaniu, do przygotowania do ponownego użycia i recyklingu odpadów;</w:t>
      </w:r>
    </w:p>
    <w:p w14:paraId="169F1139" w14:textId="77777777" w:rsidR="008B343A" w:rsidRPr="00601EFF" w:rsidRDefault="008B343A" w:rsidP="00233549">
      <w:pPr>
        <w:numPr>
          <w:ilvl w:val="0"/>
          <w:numId w:val="7"/>
        </w:numPr>
        <w:spacing w:after="240"/>
        <w:ind w:left="499" w:hanging="357"/>
        <w:jc w:val="both"/>
        <w:rPr>
          <w:rFonts w:ascii="Arial" w:hAnsi="Arial" w:cs="Arial"/>
          <w:sz w:val="24"/>
          <w:szCs w:val="24"/>
        </w:rPr>
      </w:pPr>
      <w:r w:rsidRPr="00601EFF">
        <w:rPr>
          <w:rFonts w:ascii="Arial" w:hAnsi="Arial" w:cs="Arial"/>
          <w:sz w:val="24"/>
          <w:szCs w:val="24"/>
        </w:rPr>
        <w:t>minimalizuje spalanie odpadów i prowadzi do uniknięcia unieszkodliwiania odpadów, w</w:t>
      </w:r>
      <w:r w:rsidR="00280E74" w:rsidRPr="00601EFF">
        <w:rPr>
          <w:rFonts w:ascii="Arial" w:hAnsi="Arial" w:cs="Arial"/>
          <w:sz w:val="24"/>
          <w:szCs w:val="24"/>
        </w:rPr>
        <w:t> </w:t>
      </w:r>
      <w:r w:rsidRPr="00601EFF">
        <w:rPr>
          <w:rFonts w:ascii="Arial" w:hAnsi="Arial" w:cs="Arial"/>
          <w:sz w:val="24"/>
          <w:szCs w:val="24"/>
        </w:rPr>
        <w:t>tym</w:t>
      </w:r>
      <w:r w:rsidR="00280E74" w:rsidRPr="00601EFF">
        <w:rPr>
          <w:rFonts w:ascii="Arial" w:hAnsi="Arial" w:cs="Arial"/>
          <w:sz w:val="24"/>
          <w:szCs w:val="24"/>
        </w:rPr>
        <w:t> </w:t>
      </w:r>
      <w:r w:rsidRPr="00601EFF">
        <w:rPr>
          <w:rFonts w:ascii="Arial" w:hAnsi="Arial" w:cs="Arial"/>
          <w:sz w:val="24"/>
          <w:szCs w:val="24"/>
        </w:rPr>
        <w:t>składowania, zgodnie z zasadami hierarchii postępowania z odpadami.</w:t>
      </w:r>
    </w:p>
    <w:p w14:paraId="6F646B2E" w14:textId="642C13AE" w:rsidR="006A15DC" w:rsidRPr="00872DD1" w:rsidRDefault="00AE273A" w:rsidP="000F2CD3">
      <w:pPr>
        <w:pStyle w:val="Nagwek3"/>
        <w:spacing w:before="0" w:after="240"/>
        <w:jc w:val="both"/>
        <w:rPr>
          <w:rFonts w:ascii="Arial" w:hAnsi="Arial" w:cs="Arial"/>
          <w:b/>
          <w:color w:val="auto"/>
        </w:rPr>
      </w:pPr>
      <w:r w:rsidRPr="000F2CD3">
        <w:rPr>
          <w:rFonts w:ascii="Arial" w:hAnsi="Arial" w:cs="Arial"/>
          <w:b/>
          <w:color w:val="auto"/>
        </w:rPr>
        <w:t>A.</w:t>
      </w:r>
      <w:r w:rsidR="003247A5">
        <w:rPr>
          <w:rFonts w:ascii="Arial" w:hAnsi="Arial" w:cs="Arial"/>
          <w:b/>
          <w:color w:val="auto"/>
        </w:rPr>
        <w:t>7</w:t>
      </w:r>
      <w:r w:rsidRPr="000F2CD3">
        <w:rPr>
          <w:rFonts w:ascii="Arial" w:hAnsi="Arial" w:cs="Arial"/>
          <w:b/>
          <w:color w:val="auto"/>
        </w:rPr>
        <w:t>.1.</w:t>
      </w:r>
      <w:r>
        <w:rPr>
          <w:rFonts w:ascii="Arial" w:hAnsi="Arial" w:cs="Arial"/>
          <w:b/>
          <w:color w:val="auto"/>
        </w:rPr>
        <w:t xml:space="preserve"> </w:t>
      </w:r>
      <w:r w:rsidR="006A15DC" w:rsidRPr="00872DD1">
        <w:rPr>
          <w:rFonts w:ascii="Arial" w:hAnsi="Arial" w:cs="Arial"/>
          <w:b/>
          <w:color w:val="auto"/>
        </w:rPr>
        <w:t>Czy projekt ma istotny wkład w przejście na gospodarkę o obiegu zamkniętym, w</w:t>
      </w:r>
      <w:r w:rsidR="00280E74" w:rsidRPr="00872DD1">
        <w:rPr>
          <w:rFonts w:ascii="Arial" w:hAnsi="Arial" w:cs="Arial"/>
          <w:b/>
          <w:color w:val="auto"/>
        </w:rPr>
        <w:t> </w:t>
      </w:r>
      <w:r w:rsidR="006A15DC" w:rsidRPr="00872DD1">
        <w:rPr>
          <w:rFonts w:ascii="Arial" w:hAnsi="Arial" w:cs="Arial"/>
          <w:b/>
          <w:color w:val="auto"/>
        </w:rPr>
        <w:t>tym</w:t>
      </w:r>
      <w:r w:rsidR="00280E74" w:rsidRPr="00872DD1">
        <w:rPr>
          <w:rFonts w:ascii="Arial" w:hAnsi="Arial" w:cs="Arial"/>
          <w:b/>
          <w:color w:val="auto"/>
        </w:rPr>
        <w:t> </w:t>
      </w:r>
      <w:r w:rsidR="006A15DC" w:rsidRPr="00872DD1">
        <w:rPr>
          <w:rFonts w:ascii="Arial" w:hAnsi="Arial" w:cs="Arial"/>
          <w:b/>
          <w:color w:val="auto"/>
        </w:rPr>
        <w:t xml:space="preserve">zapobieganie powstawaniu odpadów oraz ich ponowne użycie </w:t>
      </w:r>
      <w:r>
        <w:rPr>
          <w:rFonts w:ascii="Arial" w:hAnsi="Arial" w:cs="Arial"/>
          <w:b/>
          <w:color w:val="auto"/>
        </w:rPr>
        <w:br/>
      </w:r>
      <w:r w:rsidR="006A15DC" w:rsidRPr="00872DD1">
        <w:rPr>
          <w:rFonts w:ascii="Arial" w:hAnsi="Arial" w:cs="Arial"/>
          <w:b/>
          <w:color w:val="auto"/>
        </w:rPr>
        <w:t>i recykling?</w:t>
      </w:r>
    </w:p>
    <w:p w14:paraId="7A70BBBE" w14:textId="77777777" w:rsidR="006A15DC" w:rsidRPr="006865D7" w:rsidRDefault="006A15DC" w:rsidP="006A15DC">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656226942"/>
          <w14:checkbox>
            <w14:checked w14:val="0"/>
            <w14:checkedState w14:val="2612" w14:font="MS Gothic"/>
            <w14:uncheckedState w14:val="2610" w14:font="MS Gothic"/>
          </w14:checkbox>
        </w:sdtPr>
        <w:sdtEnd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Tak</w:t>
      </w:r>
      <w:r w:rsidRPr="006865D7">
        <w:rPr>
          <w:rFonts w:ascii="Arial" w:hAnsi="Arial" w:cs="Arial"/>
          <w:sz w:val="28"/>
          <w:szCs w:val="28"/>
        </w:rPr>
        <w:tab/>
      </w:r>
      <w:r w:rsidRPr="006865D7">
        <w:rPr>
          <w:rFonts w:ascii="Arial" w:hAnsi="Arial" w:cs="Arial"/>
          <w:sz w:val="28"/>
          <w:szCs w:val="28"/>
        </w:rPr>
        <w:tab/>
      </w:r>
      <w:sdt>
        <w:sdtPr>
          <w:rPr>
            <w:rFonts w:ascii="Arial" w:eastAsia="MS Gothic" w:hAnsi="Arial" w:cs="Arial"/>
            <w:sz w:val="28"/>
            <w:szCs w:val="28"/>
          </w:rPr>
          <w:id w:val="1615406197"/>
          <w14:checkbox>
            <w14:checked w14:val="0"/>
            <w14:checkedState w14:val="2612" w14:font="MS Gothic"/>
            <w14:uncheckedState w14:val="2610" w14:font="MS Gothic"/>
          </w14:checkbox>
        </w:sdtPr>
        <w:sdtEnd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Nie</w:t>
      </w:r>
    </w:p>
    <w:p w14:paraId="51DF67ED" w14:textId="77777777" w:rsidR="005F2F1F" w:rsidRPr="00664120" w:rsidRDefault="005F2F1F" w:rsidP="00664120">
      <w:pPr>
        <w:spacing w:before="120" w:after="40" w:line="240" w:lineRule="auto"/>
        <w:jc w:val="both"/>
        <w:rPr>
          <w:rFonts w:ascii="Arial" w:eastAsia="Times New Roman" w:hAnsi="Arial" w:cs="Arial"/>
          <w:sz w:val="24"/>
          <w:szCs w:val="20"/>
          <w:lang w:eastAsia="pl-PL"/>
        </w:rPr>
      </w:pPr>
      <w:r w:rsidRPr="00664120">
        <w:rPr>
          <w:rFonts w:ascii="Arial" w:eastAsia="Times New Roman" w:hAnsi="Arial" w:cs="Arial"/>
          <w:sz w:val="24"/>
          <w:szCs w:val="20"/>
          <w:lang w:eastAsia="pl-PL"/>
        </w:rPr>
        <w:t>Pole opisowe:</w:t>
      </w:r>
    </w:p>
    <w:p w14:paraId="3A5F6CB9"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lastRenderedPageBreak/>
        <w:t xml:space="preserve">Instrukcja wypełnienia pola: </w:t>
      </w:r>
    </w:p>
    <w:p w14:paraId="79DABDD0"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Zgodnie z  artykułem 17 </w:t>
      </w:r>
      <w:r w:rsidR="00E05C64" w:rsidRPr="00664120">
        <w:rPr>
          <w:rFonts w:ascii="Arial" w:hAnsi="Arial" w:cs="Arial"/>
          <w:color w:val="767171" w:themeColor="background2" w:themeShade="80"/>
          <w:sz w:val="24"/>
          <w:szCs w:val="24"/>
        </w:rPr>
        <w:t>R</w:t>
      </w:r>
      <w:r w:rsidRPr="00664120">
        <w:rPr>
          <w:rFonts w:ascii="Arial" w:hAnsi="Arial" w:cs="Arial"/>
          <w:color w:val="767171" w:themeColor="background2" w:themeShade="80"/>
          <w:sz w:val="24"/>
          <w:szCs w:val="24"/>
        </w:rPr>
        <w:t>ozporządzenia Parlamentu Europejskiego i Rady (UE) 2020/852 jeżeli projekt:</w:t>
      </w:r>
    </w:p>
    <w:p w14:paraId="57B0C5C7" w14:textId="77777777"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prowadzi do znacznego zwiększenia wytwarzania, spalania lub unieszkodliwiania odpadów, z</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 xml:space="preserve">wyjątkiem spalania odpadów niebezpiecznych nienadających się do recyklingu; </w:t>
      </w:r>
    </w:p>
    <w:p w14:paraId="33A04ED1" w14:textId="67DFB4FA"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lub doprowadzi do znaczącej nieefektywności w zakresie bezpośredniego lub pośredniego korzystania z jakiegokolwiek zasobu naturalnego na dowolnym etapie jego cyklu życia, która nie zostanie ograniczona do minimum za pomocą odpowiednich środków;</w:t>
      </w:r>
    </w:p>
    <w:p w14:paraId="27FC7481" w14:textId="77777777"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lub spowoduje znaczące i długoterminowe szkody dla środowiska w kontekście gospodarki o</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obiegu zamkniętym jest to niezgodne z zasadą DNSH.</w:t>
      </w:r>
    </w:p>
    <w:p w14:paraId="1B0E44C5" w14:textId="77777777" w:rsidR="00D23239"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niniejszym punkcie należy wyjaśnić</w:t>
      </w:r>
      <w:r w:rsidR="000D28F2" w:rsidRPr="00664120">
        <w:rPr>
          <w:rFonts w:ascii="Arial" w:hAnsi="Arial" w:cs="Arial"/>
          <w:color w:val="767171" w:themeColor="background2" w:themeShade="80"/>
          <w:sz w:val="24"/>
          <w:szCs w:val="24"/>
        </w:rPr>
        <w:t>,</w:t>
      </w:r>
      <w:r w:rsidRPr="00664120">
        <w:rPr>
          <w:rFonts w:ascii="Arial" w:hAnsi="Arial" w:cs="Arial"/>
          <w:color w:val="767171" w:themeColor="background2" w:themeShade="80"/>
          <w:sz w:val="24"/>
          <w:szCs w:val="24"/>
        </w:rPr>
        <w:t xml:space="preserve"> czy projekt nie wyrządza znaczących szkód lub wnosi istotny wkład w realizację celu: gospodarka o obiegu zamkniętym, w tym zapobieganie powstawaniu odpadów i recykling</w:t>
      </w:r>
      <w:r w:rsidR="00280221" w:rsidRPr="00664120">
        <w:rPr>
          <w:rFonts w:ascii="Arial" w:hAnsi="Arial" w:cs="Arial"/>
          <w:color w:val="767171" w:themeColor="background2" w:themeShade="80"/>
          <w:sz w:val="24"/>
          <w:szCs w:val="24"/>
        </w:rPr>
        <w:t>.</w:t>
      </w:r>
    </w:p>
    <w:p w14:paraId="0D70ED1F" w14:textId="77777777" w:rsidR="008B343A"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polu opisowym należy wskazać</w:t>
      </w:r>
      <w:r w:rsidR="008B343A" w:rsidRPr="00664120">
        <w:rPr>
          <w:rFonts w:ascii="Arial" w:hAnsi="Arial" w:cs="Arial"/>
          <w:color w:val="767171" w:themeColor="background2" w:themeShade="80"/>
          <w:sz w:val="24"/>
          <w:szCs w:val="24"/>
        </w:rPr>
        <w:t>:</w:t>
      </w:r>
    </w:p>
    <w:p w14:paraId="4045708A" w14:textId="77777777" w:rsidR="008B343A" w:rsidRPr="00664120" w:rsidRDefault="008B343A"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w:t>
      </w:r>
      <w:r w:rsidR="005F2F1F" w:rsidRPr="00664120">
        <w:rPr>
          <w:rFonts w:ascii="Arial" w:hAnsi="Arial" w:cs="Arial"/>
          <w:color w:val="767171" w:themeColor="background2" w:themeShade="80"/>
          <w:sz w:val="24"/>
          <w:szCs w:val="24"/>
        </w:rPr>
        <w:t xml:space="preserve">zy projekt ma wkład w gospodarkę o obiegu zamkniętym? </w:t>
      </w:r>
    </w:p>
    <w:p w14:paraId="42FB3367" w14:textId="77777777" w:rsidR="008B343A"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 planowana inwestycja przyczyni się</w:t>
      </w:r>
      <w:r w:rsidR="000D28F2" w:rsidRPr="00664120">
        <w:rPr>
          <w:rFonts w:ascii="Arial" w:hAnsi="Arial" w:cs="Arial"/>
          <w:color w:val="767171" w:themeColor="background2" w:themeShade="80"/>
          <w:sz w:val="24"/>
          <w:szCs w:val="24"/>
        </w:rPr>
        <w:t xml:space="preserve"> między innymi</w:t>
      </w:r>
      <w:r w:rsidRPr="00664120">
        <w:rPr>
          <w:rFonts w:ascii="Arial" w:hAnsi="Arial" w:cs="Arial"/>
          <w:color w:val="767171" w:themeColor="background2" w:themeShade="80"/>
          <w:sz w:val="24"/>
          <w:szCs w:val="24"/>
        </w:rPr>
        <w:t xml:space="preserve"> do zmniejszenia zużycia surowców poprzez ponowne wykorzystanie materiałów w sposób wydajny i opłacalny? </w:t>
      </w:r>
    </w:p>
    <w:p w14:paraId="39EFC505" w14:textId="77777777" w:rsidR="008B343A"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w:t>
      </w:r>
      <w:r w:rsidR="000D28F2" w:rsidRPr="00664120">
        <w:rPr>
          <w:rFonts w:ascii="Arial" w:hAnsi="Arial" w:cs="Arial"/>
          <w:color w:val="767171" w:themeColor="background2" w:themeShade="80"/>
          <w:sz w:val="24"/>
          <w:szCs w:val="24"/>
        </w:rPr>
        <w:t xml:space="preserve"> projekt</w:t>
      </w:r>
      <w:r w:rsidRPr="00664120">
        <w:rPr>
          <w:rFonts w:ascii="Arial" w:hAnsi="Arial" w:cs="Arial"/>
          <w:color w:val="767171" w:themeColor="background2" w:themeShade="80"/>
          <w:sz w:val="24"/>
          <w:szCs w:val="24"/>
        </w:rPr>
        <w:t xml:space="preserve"> zwiększa trwałość produktów, przedłuża czas ich użytkowania? </w:t>
      </w:r>
    </w:p>
    <w:p w14:paraId="3E66190C" w14:textId="77777777" w:rsidR="005F2F1F"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Czy </w:t>
      </w:r>
      <w:r w:rsidR="000D28F2" w:rsidRPr="00664120">
        <w:rPr>
          <w:rFonts w:ascii="Arial" w:hAnsi="Arial" w:cs="Arial"/>
          <w:color w:val="767171" w:themeColor="background2" w:themeShade="80"/>
          <w:sz w:val="24"/>
          <w:szCs w:val="24"/>
        </w:rPr>
        <w:t xml:space="preserve">projekt </w:t>
      </w:r>
      <w:r w:rsidRPr="00664120">
        <w:rPr>
          <w:rFonts w:ascii="Arial" w:hAnsi="Arial" w:cs="Arial"/>
          <w:color w:val="767171" w:themeColor="background2" w:themeShade="80"/>
          <w:sz w:val="24"/>
          <w:szCs w:val="24"/>
        </w:rPr>
        <w:t>zapobiega wytwarzaniu odpadów?</w:t>
      </w:r>
    </w:p>
    <w:p w14:paraId="6DDBBF18" w14:textId="6BCB4C20" w:rsidR="006A15DC" w:rsidRPr="00A74B6D" w:rsidRDefault="00AE273A" w:rsidP="000F2CD3">
      <w:pPr>
        <w:pStyle w:val="Nagwek3"/>
        <w:spacing w:before="360" w:after="240"/>
        <w:jc w:val="both"/>
        <w:rPr>
          <w:rFonts w:ascii="Arial" w:hAnsi="Arial" w:cs="Arial"/>
          <w:b/>
          <w:color w:val="auto"/>
        </w:rPr>
      </w:pPr>
      <w:r w:rsidRPr="000F2CD3">
        <w:rPr>
          <w:rFonts w:ascii="Arial" w:hAnsi="Arial" w:cs="Arial"/>
          <w:b/>
          <w:color w:val="auto"/>
        </w:rPr>
        <w:t>A.</w:t>
      </w:r>
      <w:r w:rsidR="003247A5">
        <w:rPr>
          <w:rFonts w:ascii="Arial" w:hAnsi="Arial" w:cs="Arial"/>
          <w:b/>
          <w:color w:val="auto"/>
        </w:rPr>
        <w:t>7</w:t>
      </w:r>
      <w:r w:rsidRPr="000F2CD3">
        <w:rPr>
          <w:rFonts w:ascii="Arial" w:hAnsi="Arial" w:cs="Arial"/>
          <w:b/>
          <w:color w:val="auto"/>
        </w:rPr>
        <w:t>.2.</w:t>
      </w:r>
      <w:r>
        <w:rPr>
          <w:rFonts w:ascii="Arial" w:hAnsi="Arial" w:cs="Arial"/>
          <w:b/>
          <w:color w:val="auto"/>
        </w:rPr>
        <w:t xml:space="preserve"> </w:t>
      </w:r>
      <w:r w:rsidR="006A15DC" w:rsidRPr="00A74B6D">
        <w:rPr>
          <w:rFonts w:ascii="Arial" w:hAnsi="Arial" w:cs="Arial"/>
          <w:b/>
          <w:color w:val="auto"/>
        </w:rPr>
        <w:t>Należy wyjaśnić, w jaki sposób projekt spełnia cele określone w art</w:t>
      </w:r>
      <w:r w:rsidR="003A2C30" w:rsidRPr="00A74B6D">
        <w:rPr>
          <w:rFonts w:ascii="Arial" w:hAnsi="Arial" w:cs="Arial"/>
          <w:b/>
          <w:color w:val="auto"/>
        </w:rPr>
        <w:t xml:space="preserve">ykule </w:t>
      </w:r>
      <w:r w:rsidR="00C77CDA" w:rsidRPr="00A74B6D">
        <w:rPr>
          <w:rFonts w:ascii="Arial" w:hAnsi="Arial" w:cs="Arial"/>
          <w:b/>
          <w:color w:val="auto"/>
        </w:rPr>
        <w:t>1</w:t>
      </w:r>
      <w:r w:rsidR="006A15DC" w:rsidRPr="00A74B6D">
        <w:rPr>
          <w:rFonts w:ascii="Arial" w:hAnsi="Arial" w:cs="Arial"/>
          <w:b/>
          <w:color w:val="auto"/>
        </w:rPr>
        <w:t xml:space="preserve"> </w:t>
      </w:r>
      <w:r w:rsidR="00C77CDA" w:rsidRPr="00A74B6D">
        <w:rPr>
          <w:rFonts w:ascii="Arial" w:hAnsi="Arial" w:cs="Arial"/>
          <w:b/>
          <w:color w:val="auto"/>
        </w:rPr>
        <w:t>D</w:t>
      </w:r>
      <w:r w:rsidR="000D28F2" w:rsidRPr="00A74B6D">
        <w:rPr>
          <w:rFonts w:ascii="Arial" w:hAnsi="Arial" w:cs="Arial"/>
          <w:b/>
          <w:bCs/>
          <w:color w:val="auto"/>
          <w:szCs w:val="21"/>
          <w:shd w:val="clear" w:color="auto" w:fill="FFFFFF"/>
        </w:rPr>
        <w:t xml:space="preserve">yrektywy Parlamentu Europejskiego i Rady 2008/98/WE (dyrektywy ramowej </w:t>
      </w:r>
      <w:r w:rsidR="00A74B6D">
        <w:rPr>
          <w:rFonts w:ascii="Arial" w:hAnsi="Arial" w:cs="Arial"/>
          <w:b/>
          <w:bCs/>
          <w:color w:val="auto"/>
          <w:szCs w:val="21"/>
          <w:shd w:val="clear" w:color="auto" w:fill="FFFFFF"/>
        </w:rPr>
        <w:br/>
      </w:r>
      <w:r w:rsidR="000D28F2" w:rsidRPr="00A74B6D">
        <w:rPr>
          <w:rFonts w:ascii="Arial" w:hAnsi="Arial" w:cs="Arial"/>
          <w:b/>
          <w:bCs/>
          <w:color w:val="auto"/>
          <w:szCs w:val="21"/>
          <w:shd w:val="clear" w:color="auto" w:fill="FFFFFF"/>
        </w:rPr>
        <w:t>w sprawie odpadów)</w:t>
      </w:r>
      <w:r w:rsidR="00AD18AA">
        <w:rPr>
          <w:rStyle w:val="Odwoanieprzypisudolnego"/>
          <w:rFonts w:ascii="Arial" w:hAnsi="Arial" w:cs="Arial"/>
          <w:b/>
          <w:bCs/>
          <w:color w:val="auto"/>
          <w:szCs w:val="21"/>
        </w:rPr>
        <w:footnoteReference w:id="8"/>
      </w:r>
      <w:r w:rsidR="006A15DC" w:rsidRPr="00A74B6D">
        <w:rPr>
          <w:rFonts w:ascii="Arial" w:hAnsi="Arial" w:cs="Arial"/>
          <w:b/>
          <w:color w:val="auto"/>
        </w:rPr>
        <w:t>. W</w:t>
      </w:r>
      <w:r w:rsidR="00280E74" w:rsidRPr="00A74B6D">
        <w:rPr>
          <w:rFonts w:ascii="Arial" w:hAnsi="Arial" w:cs="Arial"/>
          <w:b/>
          <w:color w:val="auto"/>
        </w:rPr>
        <w:t> </w:t>
      </w:r>
      <w:r w:rsidR="006A15DC" w:rsidRPr="00A74B6D">
        <w:rPr>
          <w:rFonts w:ascii="Arial" w:hAnsi="Arial" w:cs="Arial"/>
          <w:b/>
          <w:color w:val="auto"/>
        </w:rPr>
        <w:t xml:space="preserve">szczególności, w jakim stopniu projekt jest spójny </w:t>
      </w:r>
      <w:r w:rsidR="00A74B6D">
        <w:rPr>
          <w:rFonts w:ascii="Arial" w:hAnsi="Arial" w:cs="Arial"/>
          <w:b/>
          <w:color w:val="auto"/>
        </w:rPr>
        <w:br/>
      </w:r>
      <w:r w:rsidR="006A15DC" w:rsidRPr="00A74B6D">
        <w:rPr>
          <w:rFonts w:ascii="Arial" w:hAnsi="Arial" w:cs="Arial"/>
          <w:b/>
          <w:color w:val="auto"/>
        </w:rPr>
        <w:t>z odpowiednim planem gospodarki odpadami</w:t>
      </w:r>
      <w:r w:rsidR="00C04981">
        <w:rPr>
          <w:rFonts w:ascii="Arial" w:hAnsi="Arial" w:cs="Arial"/>
          <w:b/>
          <w:color w:val="auto"/>
        </w:rPr>
        <w:t xml:space="preserve"> (art. 28)</w:t>
      </w:r>
      <w:r w:rsidR="006A15DC" w:rsidRPr="00A74B6D">
        <w:rPr>
          <w:rFonts w:ascii="Arial" w:hAnsi="Arial" w:cs="Arial"/>
          <w:b/>
          <w:color w:val="auto"/>
        </w:rPr>
        <w:t xml:space="preserve">, hierarchią postępowania </w:t>
      </w:r>
      <w:r w:rsidR="00C04981">
        <w:rPr>
          <w:rFonts w:ascii="Arial" w:hAnsi="Arial" w:cs="Arial"/>
          <w:b/>
          <w:color w:val="auto"/>
        </w:rPr>
        <w:br/>
      </w:r>
      <w:r w:rsidR="006A15DC" w:rsidRPr="00A74B6D">
        <w:rPr>
          <w:rFonts w:ascii="Arial" w:hAnsi="Arial" w:cs="Arial"/>
          <w:b/>
          <w:color w:val="auto"/>
        </w:rPr>
        <w:t xml:space="preserve">z odpadami </w:t>
      </w:r>
      <w:r w:rsidR="00C04981">
        <w:rPr>
          <w:rFonts w:ascii="Arial" w:hAnsi="Arial" w:cs="Arial"/>
          <w:b/>
          <w:color w:val="auto"/>
        </w:rPr>
        <w:t>(art.</w:t>
      </w:r>
      <w:r w:rsidR="003247A5">
        <w:rPr>
          <w:rFonts w:ascii="Arial" w:hAnsi="Arial" w:cs="Arial"/>
          <w:b/>
          <w:color w:val="auto"/>
        </w:rPr>
        <w:t xml:space="preserve"> </w:t>
      </w:r>
      <w:r w:rsidR="00C04981">
        <w:rPr>
          <w:rFonts w:ascii="Arial" w:hAnsi="Arial" w:cs="Arial"/>
          <w:b/>
          <w:color w:val="auto"/>
        </w:rPr>
        <w:t xml:space="preserve">4) </w:t>
      </w:r>
      <w:r w:rsidR="006A15DC" w:rsidRPr="00A74B6D">
        <w:rPr>
          <w:rFonts w:ascii="Arial" w:hAnsi="Arial" w:cs="Arial"/>
          <w:b/>
          <w:color w:val="auto"/>
        </w:rPr>
        <w:t>i w jaki sposób projekt przyczynia się</w:t>
      </w:r>
      <w:r w:rsidR="00280E74" w:rsidRPr="00A74B6D">
        <w:rPr>
          <w:rFonts w:ascii="Arial" w:hAnsi="Arial" w:cs="Arial"/>
          <w:b/>
          <w:color w:val="auto"/>
        </w:rPr>
        <w:t> </w:t>
      </w:r>
      <w:r w:rsidR="006A15DC" w:rsidRPr="00A74B6D">
        <w:rPr>
          <w:rFonts w:ascii="Arial" w:hAnsi="Arial" w:cs="Arial"/>
          <w:b/>
          <w:color w:val="auto"/>
        </w:rPr>
        <w:t>do</w:t>
      </w:r>
      <w:r w:rsidR="00280E74" w:rsidRPr="00A74B6D">
        <w:rPr>
          <w:rFonts w:ascii="Arial" w:hAnsi="Arial" w:cs="Arial"/>
          <w:b/>
          <w:color w:val="auto"/>
        </w:rPr>
        <w:t> </w:t>
      </w:r>
      <w:r w:rsidR="006A15DC" w:rsidRPr="00A74B6D">
        <w:rPr>
          <w:rFonts w:ascii="Arial" w:hAnsi="Arial" w:cs="Arial"/>
          <w:b/>
          <w:color w:val="auto"/>
        </w:rPr>
        <w:t xml:space="preserve">osiągnięcia celów </w:t>
      </w:r>
      <w:r w:rsidR="00C04981">
        <w:rPr>
          <w:rFonts w:ascii="Arial" w:hAnsi="Arial" w:cs="Arial"/>
          <w:b/>
          <w:color w:val="auto"/>
        </w:rPr>
        <w:br/>
      </w:r>
      <w:r w:rsidR="006A15DC" w:rsidRPr="00A74B6D">
        <w:rPr>
          <w:rFonts w:ascii="Arial" w:hAnsi="Arial" w:cs="Arial"/>
          <w:b/>
          <w:color w:val="auto"/>
        </w:rPr>
        <w:t>w zakresie recyklingu</w:t>
      </w:r>
      <w:r w:rsidR="00C04981">
        <w:rPr>
          <w:rFonts w:ascii="Arial" w:hAnsi="Arial" w:cs="Arial"/>
          <w:b/>
          <w:color w:val="auto"/>
        </w:rPr>
        <w:t xml:space="preserve"> (art. 11 ust. 2)</w:t>
      </w:r>
      <w:r w:rsidR="006A15DC" w:rsidRPr="00A74B6D">
        <w:rPr>
          <w:rFonts w:ascii="Arial" w:hAnsi="Arial" w:cs="Arial"/>
          <w:b/>
          <w:color w:val="auto"/>
        </w:rPr>
        <w:t>?</w:t>
      </w:r>
    </w:p>
    <w:p w14:paraId="60E9B161" w14:textId="6CF0981B" w:rsidR="005F2F1F" w:rsidRPr="00A74B6D" w:rsidRDefault="005F2F1F" w:rsidP="00A74B6D">
      <w:pPr>
        <w:spacing w:before="120" w:after="40" w:line="240" w:lineRule="auto"/>
        <w:jc w:val="both"/>
        <w:rPr>
          <w:rFonts w:ascii="Arial" w:eastAsia="Times New Roman" w:hAnsi="Arial" w:cs="Arial"/>
          <w:sz w:val="24"/>
          <w:szCs w:val="20"/>
          <w:lang w:eastAsia="pl-PL"/>
        </w:rPr>
      </w:pPr>
      <w:r w:rsidRPr="00A74B6D">
        <w:rPr>
          <w:rFonts w:ascii="Arial" w:eastAsia="Times New Roman" w:hAnsi="Arial" w:cs="Arial"/>
          <w:sz w:val="24"/>
          <w:szCs w:val="20"/>
          <w:lang w:eastAsia="pl-PL"/>
        </w:rPr>
        <w:t>Pole opisowe:</w:t>
      </w:r>
    </w:p>
    <w:p w14:paraId="36223B4E" w14:textId="77777777" w:rsidR="005F2F1F" w:rsidRPr="00A74B6D" w:rsidRDefault="005F2F1F" w:rsidP="00A74B6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A74B6D">
        <w:rPr>
          <w:rFonts w:ascii="Arial" w:hAnsi="Arial" w:cs="Arial"/>
          <w:b/>
          <w:color w:val="767171" w:themeColor="background2" w:themeShade="80"/>
          <w:sz w:val="24"/>
          <w:szCs w:val="24"/>
        </w:rPr>
        <w:t xml:space="preserve">Instrukcja wypełnienia pola: </w:t>
      </w:r>
    </w:p>
    <w:p w14:paraId="5A49EEC3" w14:textId="00C7A960"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 xml:space="preserve">W niniejszym punkcie należy wyjaśnić, w jaki sposób projekt wpisuje się w realizację celów dyrektywy ramowej </w:t>
      </w:r>
      <w:r w:rsidR="000D28F2" w:rsidRPr="00A74B6D">
        <w:rPr>
          <w:rFonts w:ascii="Arial" w:hAnsi="Arial" w:cs="Arial"/>
          <w:color w:val="767171" w:themeColor="background2" w:themeShade="80"/>
          <w:sz w:val="24"/>
          <w:szCs w:val="24"/>
        </w:rPr>
        <w:t>w sprawie odpadów</w:t>
      </w:r>
      <w:r w:rsidRPr="00A74B6D">
        <w:rPr>
          <w:rFonts w:ascii="Arial" w:hAnsi="Arial" w:cs="Arial"/>
          <w:color w:val="767171" w:themeColor="background2" w:themeShade="80"/>
          <w:sz w:val="24"/>
          <w:szCs w:val="24"/>
        </w:rPr>
        <w:t xml:space="preserve"> na obszarze oddziaływania przedsięwzięcia, t</w:t>
      </w:r>
      <w:r w:rsidR="00AD18AA">
        <w:rPr>
          <w:rFonts w:ascii="Arial" w:hAnsi="Arial" w:cs="Arial"/>
          <w:color w:val="767171" w:themeColor="background2" w:themeShade="80"/>
          <w:sz w:val="24"/>
          <w:szCs w:val="24"/>
        </w:rPr>
        <w:t xml:space="preserve">j. </w:t>
      </w:r>
      <w:r w:rsidRPr="00A74B6D">
        <w:rPr>
          <w:rFonts w:ascii="Arial" w:hAnsi="Arial" w:cs="Arial"/>
          <w:color w:val="767171" w:themeColor="background2" w:themeShade="80"/>
          <w:sz w:val="24"/>
          <w:szCs w:val="24"/>
        </w:rPr>
        <w:t xml:space="preserve">czy </w:t>
      </w:r>
      <w:r w:rsidR="00AD18AA">
        <w:rPr>
          <w:rFonts w:ascii="Arial" w:hAnsi="Arial" w:cs="Arial"/>
          <w:color w:val="767171" w:themeColor="background2" w:themeShade="80"/>
          <w:sz w:val="24"/>
          <w:szCs w:val="24"/>
        </w:rPr>
        <w:br/>
      </w:r>
      <w:r w:rsidRPr="00A74B6D">
        <w:rPr>
          <w:rFonts w:ascii="Arial" w:hAnsi="Arial" w:cs="Arial"/>
          <w:color w:val="767171" w:themeColor="background2" w:themeShade="80"/>
          <w:sz w:val="24"/>
          <w:szCs w:val="24"/>
        </w:rPr>
        <w:t>w ramach projektu zastosowano środki służące ochronie środowiska i zdrowia ludzkiego poprzez zapobieganie i</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zmniejszanie negatywnego wpływu wynikającego z wytwarzania odpadów i gospodarowania nimi oraz przez zmniejszenie ogólnych skutków użytkowania zasobów i poprawę efektywności takiego użytkowania.</w:t>
      </w:r>
      <w:r w:rsidR="00B368FF">
        <w:rPr>
          <w:rFonts w:ascii="Arial" w:hAnsi="Arial" w:cs="Arial"/>
          <w:color w:val="767171" w:themeColor="background2" w:themeShade="80"/>
          <w:sz w:val="24"/>
          <w:szCs w:val="24"/>
        </w:rPr>
        <w:t xml:space="preserve"> </w:t>
      </w:r>
      <w:r w:rsidR="00B368FF" w:rsidRPr="00B368FF">
        <w:rPr>
          <w:rFonts w:ascii="Arial" w:hAnsi="Arial" w:cs="Arial"/>
          <w:color w:val="767171" w:themeColor="background2" w:themeShade="80"/>
          <w:sz w:val="24"/>
          <w:szCs w:val="24"/>
        </w:rPr>
        <w:t xml:space="preserve">Należy wskazać zgodność wsparcia </w:t>
      </w:r>
      <w:r w:rsidR="00B368FF">
        <w:rPr>
          <w:rFonts w:ascii="Arial" w:hAnsi="Arial" w:cs="Arial"/>
          <w:color w:val="767171" w:themeColor="background2" w:themeShade="80"/>
          <w:sz w:val="24"/>
          <w:szCs w:val="24"/>
        </w:rPr>
        <w:br/>
      </w:r>
      <w:r w:rsidR="00B368FF" w:rsidRPr="00B368FF">
        <w:rPr>
          <w:rFonts w:ascii="Arial" w:hAnsi="Arial" w:cs="Arial"/>
          <w:color w:val="767171" w:themeColor="background2" w:themeShade="80"/>
          <w:sz w:val="24"/>
          <w:szCs w:val="24"/>
        </w:rPr>
        <w:t>z wojewódzkimi planami gospodarki odpadami oraz Krajowym planem gospodarki odpadami, Krajowym Planem Zapobiegania Powstawaniu Odpadów</w:t>
      </w:r>
    </w:p>
    <w:p w14:paraId="425ED293" w14:textId="646EFCCB"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 xml:space="preserve">Należy </w:t>
      </w:r>
      <w:r w:rsidR="00B368FF">
        <w:rPr>
          <w:rFonts w:ascii="Arial" w:hAnsi="Arial" w:cs="Arial"/>
          <w:color w:val="767171" w:themeColor="background2" w:themeShade="80"/>
          <w:sz w:val="24"/>
          <w:szCs w:val="24"/>
        </w:rPr>
        <w:t xml:space="preserve">w szczególności </w:t>
      </w:r>
      <w:r w:rsidRPr="00A74B6D">
        <w:rPr>
          <w:rFonts w:ascii="Arial" w:hAnsi="Arial" w:cs="Arial"/>
          <w:color w:val="767171" w:themeColor="background2" w:themeShade="80"/>
          <w:sz w:val="24"/>
          <w:szCs w:val="24"/>
        </w:rPr>
        <w:t>opisać, czy i w jaki sposób została uwzględniona hierarchia sposobów postępowania z</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odpadami począwszy od:</w:t>
      </w:r>
    </w:p>
    <w:p w14:paraId="4AC1204D" w14:textId="77777777" w:rsidR="008B343A"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lastRenderedPageBreak/>
        <w:t>zapobiegania powstawaniu odpadó</w:t>
      </w:r>
      <w:r w:rsidR="00C77CDA" w:rsidRPr="00A74B6D">
        <w:rPr>
          <w:rFonts w:ascii="Arial" w:hAnsi="Arial" w:cs="Arial"/>
          <w:color w:val="767171" w:themeColor="background2" w:themeShade="80"/>
          <w:sz w:val="24"/>
          <w:szCs w:val="24"/>
        </w:rPr>
        <w:t>w poprzez selektywne zbieranie,</w:t>
      </w:r>
    </w:p>
    <w:p w14:paraId="6E010E13" w14:textId="77777777" w:rsidR="008B343A"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prz</w:t>
      </w:r>
      <w:r w:rsidR="00C77CDA" w:rsidRPr="00A74B6D">
        <w:rPr>
          <w:rFonts w:ascii="Arial" w:hAnsi="Arial" w:cs="Arial"/>
          <w:color w:val="767171" w:themeColor="background2" w:themeShade="80"/>
          <w:sz w:val="24"/>
          <w:szCs w:val="24"/>
        </w:rPr>
        <w:t>ygotowania do ponownego użytku,</w:t>
      </w:r>
    </w:p>
    <w:p w14:paraId="3985E284" w14:textId="77777777" w:rsidR="008B343A" w:rsidRPr="00A74B6D" w:rsidRDefault="00C77CD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recyklingu,</w:t>
      </w:r>
    </w:p>
    <w:p w14:paraId="604FC648" w14:textId="77777777" w:rsidR="008B343A" w:rsidRPr="00A74B6D" w:rsidRDefault="00C77CD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innych</w:t>
      </w:r>
      <w:r w:rsidR="008B343A" w:rsidRPr="00A74B6D">
        <w:rPr>
          <w:rFonts w:ascii="Arial" w:hAnsi="Arial" w:cs="Arial"/>
          <w:color w:val="767171" w:themeColor="background2" w:themeShade="80"/>
          <w:sz w:val="24"/>
          <w:szCs w:val="24"/>
        </w:rPr>
        <w:t xml:space="preserve"> proces</w:t>
      </w:r>
      <w:r w:rsidRPr="00A74B6D">
        <w:rPr>
          <w:rFonts w:ascii="Arial" w:hAnsi="Arial" w:cs="Arial"/>
          <w:color w:val="767171" w:themeColor="background2" w:themeShade="80"/>
          <w:sz w:val="24"/>
          <w:szCs w:val="24"/>
        </w:rPr>
        <w:t>ów</w:t>
      </w:r>
      <w:r w:rsidR="008B343A" w:rsidRPr="00A74B6D">
        <w:rPr>
          <w:rFonts w:ascii="Arial" w:hAnsi="Arial" w:cs="Arial"/>
          <w:color w:val="767171" w:themeColor="background2" w:themeShade="80"/>
          <w:sz w:val="24"/>
          <w:szCs w:val="24"/>
        </w:rPr>
        <w:t xml:space="preserve"> </w:t>
      </w:r>
      <w:r w:rsidRPr="00A74B6D">
        <w:rPr>
          <w:rFonts w:ascii="Arial" w:hAnsi="Arial" w:cs="Arial"/>
          <w:color w:val="767171" w:themeColor="background2" w:themeShade="80"/>
          <w:sz w:val="24"/>
          <w:szCs w:val="24"/>
        </w:rPr>
        <w:t>odzysku,</w:t>
      </w:r>
    </w:p>
    <w:p w14:paraId="6F769A4F" w14:textId="77777777" w:rsidR="005F2F1F"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po unieszkodliwianie.</w:t>
      </w:r>
    </w:p>
    <w:p w14:paraId="340AC6F4" w14:textId="77777777" w:rsidR="00346DC3" w:rsidRDefault="00346DC3" w:rsidP="00550B44">
      <w:pPr>
        <w:spacing w:before="120" w:after="120" w:line="259" w:lineRule="auto"/>
        <w:rPr>
          <w:rFonts w:asciiTheme="minorHAnsi" w:eastAsia="Times New Roman" w:hAnsiTheme="minorHAnsi" w:cstheme="minorHAnsi"/>
          <w:b/>
          <w:sz w:val="24"/>
          <w:szCs w:val="20"/>
          <w:lang w:eastAsia="pl-PL"/>
        </w:rPr>
      </w:pPr>
    </w:p>
    <w:p w14:paraId="1C7F5B08" w14:textId="4529E8E3" w:rsidR="003A2C30" w:rsidRPr="00AD18AA" w:rsidRDefault="003247A5" w:rsidP="00D573E6">
      <w:pPr>
        <w:pStyle w:val="Nagwek2"/>
        <w:spacing w:before="0" w:after="240"/>
        <w:jc w:val="both"/>
        <w:rPr>
          <w:rFonts w:ascii="Arial" w:hAnsi="Arial" w:cs="Arial"/>
          <w:b/>
          <w:color w:val="auto"/>
          <w:sz w:val="28"/>
          <w:szCs w:val="24"/>
        </w:rPr>
      </w:pPr>
      <w:r>
        <w:rPr>
          <w:rFonts w:ascii="Arial" w:hAnsi="Arial" w:cs="Arial"/>
          <w:b/>
          <w:color w:val="auto"/>
          <w:sz w:val="28"/>
          <w:szCs w:val="24"/>
        </w:rPr>
        <w:t xml:space="preserve">A.8. </w:t>
      </w:r>
      <w:r w:rsidR="003A2C30" w:rsidRPr="00AD18AA">
        <w:rPr>
          <w:rFonts w:ascii="Arial" w:hAnsi="Arial" w:cs="Arial"/>
          <w:b/>
          <w:color w:val="auto"/>
          <w:sz w:val="28"/>
          <w:szCs w:val="24"/>
        </w:rPr>
        <w:t xml:space="preserve">Zapobieganie zanieczyszczeniom powietrza, wody lub </w:t>
      </w:r>
      <w:r w:rsidR="00C53583" w:rsidRPr="00AD18AA">
        <w:rPr>
          <w:rFonts w:ascii="Arial" w:hAnsi="Arial" w:cs="Arial"/>
          <w:b/>
          <w:color w:val="auto"/>
          <w:sz w:val="28"/>
          <w:szCs w:val="24"/>
        </w:rPr>
        <w:t xml:space="preserve">ziemi </w:t>
      </w:r>
      <w:r w:rsidR="003A2C30" w:rsidRPr="00AD18AA">
        <w:rPr>
          <w:rFonts w:ascii="Arial" w:hAnsi="Arial" w:cs="Arial"/>
          <w:b/>
          <w:color w:val="auto"/>
          <w:sz w:val="28"/>
          <w:szCs w:val="24"/>
        </w:rPr>
        <w:t>i jego kontrola</w:t>
      </w:r>
    </w:p>
    <w:p w14:paraId="5CD3F3F5" w14:textId="77777777" w:rsidR="00803E25" w:rsidRPr="00A74B6D" w:rsidRDefault="00803E25" w:rsidP="00A74B6D">
      <w:pPr>
        <w:spacing w:after="0"/>
        <w:jc w:val="both"/>
        <w:rPr>
          <w:rFonts w:ascii="Arial" w:hAnsi="Arial" w:cs="Arial"/>
          <w:sz w:val="24"/>
          <w:szCs w:val="24"/>
        </w:rPr>
      </w:pPr>
      <w:r w:rsidRPr="00A74B6D">
        <w:rPr>
          <w:rFonts w:ascii="Arial" w:hAnsi="Arial" w:cs="Arial"/>
          <w:sz w:val="24"/>
          <w:szCs w:val="24"/>
        </w:rPr>
        <w:t>Projekt kwalifikuje się jako wnoszący istotny wkład w zapobieganie zanieczyszczeniu i jego kontrolę:</w:t>
      </w:r>
    </w:p>
    <w:p w14:paraId="4A42E4BB" w14:textId="77777777" w:rsidR="00803E25" w:rsidRPr="00A74B6D" w:rsidRDefault="00803E25" w:rsidP="00233549">
      <w:pPr>
        <w:numPr>
          <w:ilvl w:val="0"/>
          <w:numId w:val="9"/>
        </w:numPr>
        <w:spacing w:after="0"/>
        <w:ind w:left="426" w:hanging="284"/>
        <w:jc w:val="both"/>
        <w:rPr>
          <w:rFonts w:ascii="Arial" w:hAnsi="Arial" w:cs="Arial"/>
          <w:sz w:val="24"/>
          <w:szCs w:val="24"/>
        </w:rPr>
      </w:pPr>
      <w:r w:rsidRPr="00A74B6D">
        <w:rPr>
          <w:rFonts w:ascii="Arial" w:hAnsi="Arial" w:cs="Arial"/>
          <w:sz w:val="24"/>
          <w:szCs w:val="24"/>
        </w:rPr>
        <w:t xml:space="preserve">jeżeli wnosi istotny wkład w ochronę środowiska przed zanieczyszczeniem poprzez zapobieganie lub ograniczanie emisji zanieczyszczeń (innych niż emisje gazów cieplarnianych) do powietrza, wody lub ziemi; </w:t>
      </w:r>
    </w:p>
    <w:p w14:paraId="034DB4E7" w14:textId="77777777" w:rsidR="00803E25" w:rsidRPr="00A74B6D" w:rsidRDefault="00803E25" w:rsidP="00233549">
      <w:pPr>
        <w:numPr>
          <w:ilvl w:val="0"/>
          <w:numId w:val="9"/>
        </w:numPr>
        <w:spacing w:after="0"/>
        <w:ind w:left="426" w:hanging="284"/>
        <w:jc w:val="both"/>
        <w:rPr>
          <w:rFonts w:ascii="Arial" w:hAnsi="Arial" w:cs="Arial"/>
          <w:sz w:val="24"/>
        </w:rPr>
      </w:pPr>
      <w:r w:rsidRPr="00A74B6D">
        <w:rPr>
          <w:rFonts w:ascii="Arial" w:hAnsi="Arial" w:cs="Arial"/>
          <w:sz w:val="24"/>
          <w:szCs w:val="24"/>
        </w:rPr>
        <w:t xml:space="preserve">dąży do poprawy jakości powietrza, wody lub </w:t>
      </w:r>
      <w:r w:rsidR="00C77CDA" w:rsidRPr="00A74B6D">
        <w:rPr>
          <w:rFonts w:ascii="Arial" w:hAnsi="Arial" w:cs="Arial"/>
          <w:sz w:val="24"/>
          <w:szCs w:val="24"/>
        </w:rPr>
        <w:t>gleby</w:t>
      </w:r>
      <w:r w:rsidRPr="00A74B6D">
        <w:rPr>
          <w:rFonts w:ascii="Arial" w:hAnsi="Arial" w:cs="Arial"/>
          <w:sz w:val="24"/>
          <w:szCs w:val="24"/>
        </w:rPr>
        <w:t xml:space="preserve"> na obszarach, na których prowadzona jest dana działalność gospodarcza, przy jednoczesnym minimalizowaniu wszelkich niekorzystnych skutków lub zagrożeń dla zdrowia ludzi i dla środowiska; </w:t>
      </w:r>
    </w:p>
    <w:p w14:paraId="5721A2A9" w14:textId="77777777" w:rsidR="00803E25" w:rsidRPr="00067031" w:rsidRDefault="00803E25" w:rsidP="00233549">
      <w:pPr>
        <w:numPr>
          <w:ilvl w:val="0"/>
          <w:numId w:val="9"/>
        </w:numPr>
        <w:spacing w:after="0"/>
        <w:ind w:left="426" w:hanging="284"/>
        <w:jc w:val="both"/>
        <w:rPr>
          <w:rFonts w:ascii="Arial" w:hAnsi="Arial" w:cs="Arial"/>
          <w:sz w:val="24"/>
        </w:rPr>
      </w:pPr>
      <w:r w:rsidRPr="00A74B6D">
        <w:rPr>
          <w:rFonts w:ascii="Arial" w:hAnsi="Arial" w:cs="Arial"/>
          <w:sz w:val="24"/>
          <w:szCs w:val="24"/>
        </w:rPr>
        <w:t>zapobiega wszelkim niekorzystnym skutkom dla zdrowia ludzi i dla środowiska wynikającym z</w:t>
      </w:r>
      <w:r w:rsidR="00280E74" w:rsidRPr="00A74B6D">
        <w:rPr>
          <w:rFonts w:ascii="Arial" w:hAnsi="Arial" w:cs="Arial"/>
          <w:sz w:val="24"/>
          <w:szCs w:val="24"/>
        </w:rPr>
        <w:t> </w:t>
      </w:r>
      <w:r w:rsidRPr="00A74B6D">
        <w:rPr>
          <w:rFonts w:ascii="Arial" w:hAnsi="Arial" w:cs="Arial"/>
          <w:sz w:val="24"/>
          <w:szCs w:val="24"/>
        </w:rPr>
        <w:t>produkcji, stosowania lub unieszkodliwiania chemikaliów lub minimalizowania takich niekorzystnych skutków.</w:t>
      </w:r>
    </w:p>
    <w:p w14:paraId="34920F27" w14:textId="77777777" w:rsidR="00067031" w:rsidRPr="00A74B6D" w:rsidRDefault="00067031" w:rsidP="00067031">
      <w:pPr>
        <w:spacing w:after="0"/>
        <w:ind w:left="426"/>
        <w:jc w:val="both"/>
        <w:rPr>
          <w:rFonts w:ascii="Arial" w:hAnsi="Arial" w:cs="Arial"/>
          <w:sz w:val="24"/>
        </w:rPr>
      </w:pPr>
    </w:p>
    <w:p w14:paraId="406A15B3" w14:textId="12070245" w:rsidR="003A2C30" w:rsidRPr="00067031" w:rsidRDefault="001A0A4B" w:rsidP="000F2CD3">
      <w:pPr>
        <w:pStyle w:val="Nagwek3"/>
        <w:spacing w:before="0" w:after="240"/>
        <w:jc w:val="both"/>
        <w:rPr>
          <w:rFonts w:ascii="Arial" w:hAnsi="Arial" w:cs="Arial"/>
          <w:b/>
          <w:color w:val="auto"/>
        </w:rPr>
      </w:pPr>
      <w:r w:rsidRPr="000F2CD3">
        <w:rPr>
          <w:rFonts w:ascii="Arial" w:hAnsi="Arial" w:cs="Arial"/>
          <w:b/>
          <w:color w:val="auto"/>
        </w:rPr>
        <w:t>A.</w:t>
      </w:r>
      <w:r w:rsidR="003247A5">
        <w:rPr>
          <w:rFonts w:ascii="Arial" w:hAnsi="Arial" w:cs="Arial"/>
          <w:b/>
          <w:color w:val="auto"/>
        </w:rPr>
        <w:t>8</w:t>
      </w:r>
      <w:r w:rsidRPr="000F2CD3">
        <w:rPr>
          <w:rFonts w:ascii="Arial" w:hAnsi="Arial" w:cs="Arial"/>
          <w:b/>
          <w:color w:val="auto"/>
        </w:rPr>
        <w:t>.1.</w:t>
      </w:r>
      <w:r>
        <w:rPr>
          <w:rFonts w:ascii="Arial" w:hAnsi="Arial" w:cs="Arial"/>
          <w:b/>
          <w:color w:val="auto"/>
        </w:rPr>
        <w:t xml:space="preserve"> </w:t>
      </w:r>
      <w:r w:rsidR="003A2C30" w:rsidRPr="00067031">
        <w:rPr>
          <w:rFonts w:ascii="Arial" w:hAnsi="Arial" w:cs="Arial"/>
          <w:b/>
          <w:color w:val="auto"/>
        </w:rPr>
        <w:t xml:space="preserve">Czy </w:t>
      </w:r>
      <w:r w:rsidR="00AD31F8">
        <w:rPr>
          <w:rFonts w:ascii="Arial" w:hAnsi="Arial" w:cs="Arial"/>
          <w:b/>
          <w:color w:val="auto"/>
        </w:rPr>
        <w:t>realizacja</w:t>
      </w:r>
      <w:r w:rsidR="002C3069">
        <w:rPr>
          <w:rFonts w:ascii="Arial" w:hAnsi="Arial" w:cs="Arial"/>
          <w:b/>
          <w:color w:val="auto"/>
        </w:rPr>
        <w:t xml:space="preserve"> </w:t>
      </w:r>
      <w:r w:rsidR="003A2C30" w:rsidRPr="00067031">
        <w:rPr>
          <w:rFonts w:ascii="Arial" w:hAnsi="Arial" w:cs="Arial"/>
          <w:b/>
          <w:color w:val="auto"/>
        </w:rPr>
        <w:t>projekt</w:t>
      </w:r>
      <w:r w:rsidR="00AD31F8">
        <w:rPr>
          <w:rFonts w:ascii="Arial" w:hAnsi="Arial" w:cs="Arial"/>
          <w:b/>
          <w:color w:val="auto"/>
        </w:rPr>
        <w:t>u</w:t>
      </w:r>
      <w:r w:rsidR="003A2C30" w:rsidRPr="00067031">
        <w:rPr>
          <w:rFonts w:ascii="Arial" w:hAnsi="Arial" w:cs="Arial"/>
          <w:b/>
          <w:color w:val="auto"/>
        </w:rPr>
        <w:t xml:space="preserve"> doprowadzi do istotnego zwiększenia poziomu emisji zanieczyszc</w:t>
      </w:r>
      <w:r w:rsidR="007407AF" w:rsidRPr="00067031">
        <w:rPr>
          <w:rFonts w:ascii="Arial" w:hAnsi="Arial" w:cs="Arial"/>
          <w:b/>
          <w:color w:val="auto"/>
        </w:rPr>
        <w:t>zeń do powietrza, wody lub ziemi</w:t>
      </w:r>
      <w:r w:rsidR="003A2C30" w:rsidRPr="00067031">
        <w:rPr>
          <w:rFonts w:ascii="Arial" w:hAnsi="Arial" w:cs="Arial"/>
          <w:b/>
          <w:color w:val="auto"/>
        </w:rPr>
        <w:t>?</w:t>
      </w:r>
    </w:p>
    <w:p w14:paraId="40CF3883" w14:textId="77777777" w:rsidR="00ED16A5" w:rsidRPr="00067031" w:rsidRDefault="00ED16A5" w:rsidP="00ED16A5">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2144077898"/>
          <w14:checkbox>
            <w14:checked w14:val="0"/>
            <w14:checkedState w14:val="2612" w14:font="MS Gothic"/>
            <w14:uncheckedState w14:val="2610" w14:font="MS Gothic"/>
          </w14:checkbox>
        </w:sdtPr>
        <w:sdtEnd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Tak</w:t>
      </w:r>
      <w:r w:rsidRPr="00067031">
        <w:rPr>
          <w:rFonts w:ascii="Arial" w:hAnsi="Arial" w:cs="Arial"/>
          <w:sz w:val="28"/>
          <w:szCs w:val="28"/>
        </w:rPr>
        <w:tab/>
      </w:r>
      <w:r w:rsidRPr="00067031">
        <w:rPr>
          <w:rFonts w:ascii="Arial" w:hAnsi="Arial" w:cs="Arial"/>
          <w:sz w:val="28"/>
          <w:szCs w:val="28"/>
        </w:rPr>
        <w:tab/>
      </w:r>
      <w:sdt>
        <w:sdtPr>
          <w:rPr>
            <w:rFonts w:ascii="Arial" w:eastAsia="MS Gothic" w:hAnsi="Arial" w:cs="Arial"/>
            <w:sz w:val="28"/>
            <w:szCs w:val="28"/>
          </w:rPr>
          <w:id w:val="916514038"/>
          <w14:checkbox>
            <w14:checked w14:val="0"/>
            <w14:checkedState w14:val="2612" w14:font="MS Gothic"/>
            <w14:uncheckedState w14:val="2610" w14:font="MS Gothic"/>
          </w14:checkbox>
        </w:sdtPr>
        <w:sdtEnd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Nie</w:t>
      </w:r>
    </w:p>
    <w:p w14:paraId="68B7D42D" w14:textId="77777777" w:rsidR="008B343A" w:rsidRPr="00067031" w:rsidRDefault="008B343A" w:rsidP="008B343A">
      <w:pPr>
        <w:spacing w:before="120" w:after="40" w:line="240" w:lineRule="auto"/>
        <w:rPr>
          <w:rFonts w:ascii="Arial" w:eastAsia="Times New Roman" w:hAnsi="Arial" w:cs="Arial"/>
          <w:sz w:val="24"/>
          <w:szCs w:val="20"/>
          <w:lang w:eastAsia="pl-PL"/>
        </w:rPr>
      </w:pPr>
      <w:r w:rsidRPr="00067031">
        <w:rPr>
          <w:rFonts w:ascii="Arial" w:eastAsia="Times New Roman" w:hAnsi="Arial" w:cs="Arial"/>
          <w:sz w:val="24"/>
          <w:szCs w:val="20"/>
          <w:lang w:eastAsia="pl-PL"/>
        </w:rPr>
        <w:t>Pole opisowe:</w:t>
      </w:r>
    </w:p>
    <w:p w14:paraId="7913E725"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0B976EDB"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bookmarkStart w:id="1" w:name="_Hlk188040571"/>
      <w:r w:rsidRPr="00067031">
        <w:rPr>
          <w:rFonts w:ascii="Arial" w:hAnsi="Arial" w:cs="Arial"/>
          <w:color w:val="767171" w:themeColor="background2" w:themeShade="80"/>
          <w:sz w:val="24"/>
          <w:szCs w:val="24"/>
        </w:rPr>
        <w:t xml:space="preserve">Zgodnie z artykułem 17 Rozporządzenia Parlamentu Europejskiego i Rady (UE) 2020/852 jeżeli projekt </w:t>
      </w:r>
      <w:r w:rsidRPr="00067031">
        <w:rPr>
          <w:rFonts w:ascii="Arial" w:hAnsi="Arial" w:cs="Arial"/>
          <w:b/>
          <w:color w:val="767171" w:themeColor="background2" w:themeShade="80"/>
          <w:sz w:val="24"/>
          <w:szCs w:val="24"/>
        </w:rPr>
        <w:t>prowadzi do znaczącego wzrostu emisji zanieczyszczeń do powietrza, wody lub ziemi w porównaniu z sytuacją sprzed rozpoczęcia tej działalności</w:t>
      </w:r>
      <w:r w:rsidR="000D28F2" w:rsidRPr="00067031">
        <w:rPr>
          <w:rFonts w:ascii="Arial" w:hAnsi="Arial" w:cs="Arial"/>
          <w:b/>
          <w:color w:val="767171" w:themeColor="background2" w:themeShade="80"/>
          <w:sz w:val="24"/>
          <w:szCs w:val="24"/>
        </w:rPr>
        <w:t>,</w:t>
      </w:r>
      <w:r w:rsidRPr="00067031">
        <w:rPr>
          <w:rFonts w:ascii="Arial" w:hAnsi="Arial" w:cs="Arial"/>
          <w:b/>
          <w:color w:val="767171" w:themeColor="background2" w:themeShade="80"/>
          <w:sz w:val="24"/>
          <w:szCs w:val="24"/>
        </w:rPr>
        <w:t xml:space="preserve"> to wyrządza znaczące szkody i jest niezgodny z zasadą DNSH</w:t>
      </w:r>
      <w:r w:rsidRPr="00067031">
        <w:rPr>
          <w:rFonts w:ascii="Arial" w:hAnsi="Arial" w:cs="Arial"/>
          <w:color w:val="767171" w:themeColor="background2" w:themeShade="80"/>
          <w:sz w:val="24"/>
          <w:szCs w:val="24"/>
        </w:rPr>
        <w:t>.</w:t>
      </w:r>
    </w:p>
    <w:p w14:paraId="4B847723" w14:textId="541A0B1A"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W niniejszym punkcie należy wyjaśnić czy projekt nie wyrządza znaczących szkód lub wnosi istotny wkład w realizację celu: zapobieganie zaniecz</w:t>
      </w:r>
      <w:r w:rsidR="000D28F2" w:rsidRPr="00067031">
        <w:rPr>
          <w:rFonts w:ascii="Arial" w:hAnsi="Arial" w:cs="Arial"/>
          <w:color w:val="767171" w:themeColor="background2" w:themeShade="80"/>
          <w:sz w:val="24"/>
          <w:szCs w:val="24"/>
        </w:rPr>
        <w:t xml:space="preserve">yszczeniom powietrza, wody lub </w:t>
      </w:r>
      <w:r w:rsidR="00C77CDA" w:rsidRPr="00067031">
        <w:rPr>
          <w:rFonts w:ascii="Arial" w:hAnsi="Arial" w:cs="Arial"/>
          <w:color w:val="767171" w:themeColor="background2" w:themeShade="80"/>
          <w:sz w:val="24"/>
          <w:szCs w:val="24"/>
        </w:rPr>
        <w:t>gleby</w:t>
      </w:r>
      <w:r w:rsidRPr="00067031">
        <w:rPr>
          <w:rFonts w:ascii="Arial" w:hAnsi="Arial" w:cs="Arial"/>
          <w:color w:val="767171" w:themeColor="background2" w:themeShade="80"/>
          <w:sz w:val="24"/>
          <w:szCs w:val="24"/>
        </w:rPr>
        <w:t xml:space="preserve"> </w:t>
      </w:r>
      <w:r w:rsidR="00067031">
        <w:rPr>
          <w:rFonts w:ascii="Arial" w:hAnsi="Arial" w:cs="Arial"/>
          <w:color w:val="767171" w:themeColor="background2" w:themeShade="80"/>
          <w:sz w:val="24"/>
          <w:szCs w:val="24"/>
        </w:rPr>
        <w:br/>
      </w:r>
      <w:r w:rsidRPr="00067031">
        <w:rPr>
          <w:rFonts w:ascii="Arial" w:hAnsi="Arial" w:cs="Arial"/>
          <w:color w:val="767171" w:themeColor="background2" w:themeShade="80"/>
          <w:sz w:val="24"/>
          <w:szCs w:val="24"/>
        </w:rPr>
        <w:t>i jego kontrola</w:t>
      </w:r>
      <w:bookmarkEnd w:id="1"/>
      <w:r w:rsidRPr="00067031">
        <w:rPr>
          <w:rFonts w:ascii="Arial" w:hAnsi="Arial" w:cs="Arial"/>
          <w:color w:val="767171" w:themeColor="background2" w:themeShade="80"/>
          <w:sz w:val="24"/>
          <w:szCs w:val="24"/>
        </w:rPr>
        <w:t>.</w:t>
      </w:r>
      <w:r w:rsidR="002C3069" w:rsidRPr="002C3069">
        <w:rPr>
          <w:rFonts w:ascii="Arial" w:hAnsi="Arial" w:cs="Arial"/>
          <w:color w:val="767171" w:themeColor="background2" w:themeShade="80"/>
          <w:sz w:val="24"/>
          <w:szCs w:val="24"/>
        </w:rPr>
        <w:t xml:space="preserve"> Należy wykazać, że instalacja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33DB60AB" w14:textId="26FF2517" w:rsidR="008B343A" w:rsidRDefault="002C3069"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Ponadto, </w:t>
      </w:r>
      <w:r w:rsidR="008B343A" w:rsidRPr="00067031">
        <w:rPr>
          <w:rFonts w:ascii="Arial" w:hAnsi="Arial" w:cs="Arial"/>
          <w:color w:val="767171" w:themeColor="background2" w:themeShade="80"/>
          <w:sz w:val="24"/>
          <w:szCs w:val="24"/>
        </w:rPr>
        <w:t>należy wyjaśnić</w:t>
      </w:r>
      <w:r w:rsidR="000D28F2" w:rsidRPr="00067031">
        <w:rPr>
          <w:rFonts w:ascii="Arial" w:hAnsi="Arial" w:cs="Arial"/>
          <w:color w:val="767171" w:themeColor="background2" w:themeShade="80"/>
          <w:sz w:val="24"/>
          <w:szCs w:val="24"/>
        </w:rPr>
        <w:t>,</w:t>
      </w:r>
      <w:r w:rsidR="008B343A" w:rsidRPr="00067031">
        <w:rPr>
          <w:rFonts w:ascii="Arial" w:hAnsi="Arial" w:cs="Arial"/>
          <w:color w:val="767171" w:themeColor="background2" w:themeShade="80"/>
          <w:sz w:val="24"/>
          <w:szCs w:val="24"/>
        </w:rPr>
        <w:t xml:space="preserve"> czy i w jaki sposób projekt przyczynia się do zapobiegania lub</w:t>
      </w:r>
      <w:r w:rsidR="00280E74" w:rsidRPr="00067031">
        <w:rPr>
          <w:rFonts w:ascii="Arial" w:hAnsi="Arial" w:cs="Arial"/>
          <w:color w:val="767171" w:themeColor="background2" w:themeShade="80"/>
          <w:sz w:val="24"/>
          <w:szCs w:val="24"/>
        </w:rPr>
        <w:t> </w:t>
      </w:r>
      <w:r w:rsidR="008B343A" w:rsidRPr="00067031">
        <w:rPr>
          <w:rFonts w:ascii="Arial" w:hAnsi="Arial" w:cs="Arial"/>
          <w:color w:val="767171" w:themeColor="background2" w:themeShade="80"/>
          <w:sz w:val="24"/>
          <w:szCs w:val="24"/>
        </w:rPr>
        <w:t xml:space="preserve">ograniczania emisji zanieczyszczeń do środowiska (powietrza, wody lub ziemi) </w:t>
      </w:r>
      <w:r w:rsidR="00067031">
        <w:rPr>
          <w:rFonts w:ascii="Arial" w:hAnsi="Arial" w:cs="Arial"/>
          <w:color w:val="767171" w:themeColor="background2" w:themeShade="80"/>
          <w:sz w:val="24"/>
          <w:szCs w:val="24"/>
        </w:rPr>
        <w:br/>
      </w:r>
      <w:r w:rsidR="008B343A" w:rsidRPr="00067031">
        <w:rPr>
          <w:rFonts w:ascii="Arial" w:hAnsi="Arial" w:cs="Arial"/>
          <w:color w:val="767171" w:themeColor="background2" w:themeShade="80"/>
          <w:sz w:val="24"/>
          <w:szCs w:val="24"/>
        </w:rPr>
        <w:t>i minimalizuje niekorzystne skutki lub zagrożenia dla zdrowia ludzi i dla środowiska?</w:t>
      </w:r>
    </w:p>
    <w:p w14:paraId="03BD4B5C" w14:textId="77777777" w:rsidR="003247A5" w:rsidRPr="00D573E6" w:rsidRDefault="003247A5" w:rsidP="00D573E6"/>
    <w:p w14:paraId="78CD603B" w14:textId="53A24F2A" w:rsidR="008B343A" w:rsidRPr="004C66D6" w:rsidRDefault="003247A5" w:rsidP="00D573E6">
      <w:pPr>
        <w:pStyle w:val="Nagwek2"/>
        <w:spacing w:before="0" w:after="240"/>
        <w:jc w:val="both"/>
        <w:rPr>
          <w:rFonts w:ascii="Arial" w:hAnsi="Arial" w:cs="Arial"/>
          <w:b/>
          <w:bCs/>
          <w:color w:val="auto"/>
          <w:sz w:val="28"/>
          <w:szCs w:val="24"/>
        </w:rPr>
      </w:pPr>
      <w:r>
        <w:rPr>
          <w:rFonts w:ascii="Arial" w:hAnsi="Arial" w:cs="Arial"/>
          <w:b/>
          <w:bCs/>
          <w:color w:val="auto"/>
          <w:sz w:val="28"/>
          <w:szCs w:val="24"/>
        </w:rPr>
        <w:lastRenderedPageBreak/>
        <w:t xml:space="preserve">A.9. </w:t>
      </w:r>
      <w:r w:rsidR="008B343A" w:rsidRPr="004C66D6">
        <w:rPr>
          <w:rFonts w:ascii="Arial" w:hAnsi="Arial" w:cs="Arial"/>
          <w:b/>
          <w:bCs/>
          <w:color w:val="auto"/>
          <w:sz w:val="28"/>
          <w:szCs w:val="24"/>
        </w:rPr>
        <w:t>Ochrona i odbudowa bioróżnorodności i ekosystemów</w:t>
      </w:r>
    </w:p>
    <w:p w14:paraId="79F1A0DB" w14:textId="77777777" w:rsidR="001A7670" w:rsidRPr="00067031" w:rsidRDefault="001A7670" w:rsidP="00067031">
      <w:pPr>
        <w:spacing w:after="0"/>
        <w:jc w:val="both"/>
        <w:rPr>
          <w:rFonts w:ascii="Arial" w:hAnsi="Arial" w:cs="Arial"/>
          <w:bCs/>
          <w:sz w:val="24"/>
          <w:szCs w:val="24"/>
        </w:rPr>
      </w:pPr>
      <w:r w:rsidRPr="00067031">
        <w:rPr>
          <w:rFonts w:ascii="Arial" w:hAnsi="Arial" w:cs="Arial"/>
          <w:bCs/>
          <w:sz w:val="24"/>
          <w:szCs w:val="24"/>
        </w:rPr>
        <w:t>Projekt kwalifikuje się jako wnoszący istotny wkład w ochronę i odbudowę bioróżnorodności i</w:t>
      </w:r>
      <w:r w:rsidR="00280E74" w:rsidRPr="00067031">
        <w:rPr>
          <w:rFonts w:ascii="Arial" w:hAnsi="Arial" w:cs="Arial"/>
          <w:bCs/>
          <w:sz w:val="24"/>
          <w:szCs w:val="24"/>
        </w:rPr>
        <w:t> </w:t>
      </w:r>
      <w:r w:rsidRPr="00067031">
        <w:rPr>
          <w:rFonts w:ascii="Arial" w:hAnsi="Arial" w:cs="Arial"/>
          <w:bCs/>
          <w:sz w:val="24"/>
          <w:szCs w:val="24"/>
        </w:rPr>
        <w:t>ekosystemów</w:t>
      </w:r>
      <w:r w:rsidR="000D28F2" w:rsidRPr="00067031">
        <w:rPr>
          <w:rFonts w:ascii="Arial" w:hAnsi="Arial" w:cs="Arial"/>
          <w:bCs/>
          <w:sz w:val="24"/>
          <w:szCs w:val="24"/>
        </w:rPr>
        <w:t>,</w:t>
      </w:r>
      <w:r w:rsidRPr="00067031">
        <w:rPr>
          <w:rFonts w:ascii="Arial" w:hAnsi="Arial" w:cs="Arial"/>
          <w:bCs/>
          <w:sz w:val="24"/>
          <w:szCs w:val="24"/>
        </w:rPr>
        <w:t xml:space="preserve"> jeżeli wnosi istotny wkład w ochronę, zachowanie, odbudowę bioróżnorodności lub</w:t>
      </w:r>
      <w:r w:rsidR="00280E74" w:rsidRPr="00067031">
        <w:rPr>
          <w:rFonts w:ascii="Arial" w:hAnsi="Arial" w:cs="Arial"/>
          <w:bCs/>
          <w:sz w:val="24"/>
          <w:szCs w:val="24"/>
        </w:rPr>
        <w:t> </w:t>
      </w:r>
      <w:r w:rsidRPr="00067031">
        <w:rPr>
          <w:rFonts w:ascii="Arial" w:hAnsi="Arial" w:cs="Arial"/>
          <w:bCs/>
          <w:sz w:val="24"/>
          <w:szCs w:val="24"/>
        </w:rPr>
        <w:t>w</w:t>
      </w:r>
      <w:r w:rsidR="00280E74" w:rsidRPr="00067031">
        <w:rPr>
          <w:rFonts w:ascii="Arial" w:hAnsi="Arial" w:cs="Arial"/>
          <w:bCs/>
          <w:sz w:val="24"/>
          <w:szCs w:val="24"/>
        </w:rPr>
        <w:t> </w:t>
      </w:r>
      <w:r w:rsidRPr="00067031">
        <w:rPr>
          <w:rFonts w:ascii="Arial" w:hAnsi="Arial" w:cs="Arial"/>
          <w:bCs/>
          <w:sz w:val="24"/>
          <w:szCs w:val="24"/>
        </w:rPr>
        <w:t>osiąganie dobrego stanu ekosystemów, lub w ochronę ekosystemów będących dotychczas w</w:t>
      </w:r>
      <w:r w:rsidR="00280E74" w:rsidRPr="00067031">
        <w:rPr>
          <w:rFonts w:ascii="Arial" w:hAnsi="Arial" w:cs="Arial"/>
          <w:bCs/>
          <w:sz w:val="24"/>
          <w:szCs w:val="24"/>
        </w:rPr>
        <w:t> </w:t>
      </w:r>
      <w:r w:rsidRPr="00067031">
        <w:rPr>
          <w:rFonts w:ascii="Arial" w:hAnsi="Arial" w:cs="Arial"/>
          <w:bCs/>
          <w:sz w:val="24"/>
          <w:szCs w:val="24"/>
        </w:rPr>
        <w:t>dobrym stanie poprzez:</w:t>
      </w:r>
    </w:p>
    <w:p w14:paraId="45B4F834" w14:textId="77777777" w:rsidR="001A7670" w:rsidRPr="00067031" w:rsidRDefault="001A7670" w:rsidP="00233549">
      <w:pPr>
        <w:numPr>
          <w:ilvl w:val="0"/>
          <w:numId w:val="14"/>
        </w:numPr>
        <w:spacing w:after="0"/>
        <w:ind w:left="567" w:hanging="425"/>
        <w:jc w:val="both"/>
        <w:rPr>
          <w:rFonts w:ascii="Arial" w:hAnsi="Arial" w:cs="Arial"/>
          <w:bCs/>
          <w:sz w:val="24"/>
          <w:szCs w:val="24"/>
        </w:rPr>
      </w:pPr>
      <w:r w:rsidRPr="00067031">
        <w:rPr>
          <w:rFonts w:ascii="Arial" w:hAnsi="Arial" w:cs="Arial"/>
          <w:bCs/>
          <w:sz w:val="24"/>
          <w:szCs w:val="24"/>
        </w:rPr>
        <w:t>zachowanie przyrody i bioróżnorodności, w tym osiągnięcie korzystnego stanu zachowania siedlisk naturalnych i półnaturalnych oraz gatunków lub zapobieganie pogorszeniu ich</w:t>
      </w:r>
      <w:r w:rsidR="00280E74" w:rsidRPr="00067031">
        <w:rPr>
          <w:rFonts w:ascii="Arial" w:hAnsi="Arial" w:cs="Arial"/>
          <w:bCs/>
          <w:sz w:val="24"/>
          <w:szCs w:val="24"/>
        </w:rPr>
        <w:t> </w:t>
      </w:r>
      <w:r w:rsidRPr="00067031">
        <w:rPr>
          <w:rFonts w:ascii="Arial" w:hAnsi="Arial" w:cs="Arial"/>
          <w:bCs/>
          <w:sz w:val="24"/>
          <w:szCs w:val="24"/>
        </w:rPr>
        <w:t>dotychcz</w:t>
      </w:r>
      <w:r w:rsidR="000D28F2" w:rsidRPr="00067031">
        <w:rPr>
          <w:rFonts w:ascii="Arial" w:hAnsi="Arial" w:cs="Arial"/>
          <w:bCs/>
          <w:sz w:val="24"/>
          <w:szCs w:val="24"/>
        </w:rPr>
        <w:t>as korzystnego stanu zachowania</w:t>
      </w:r>
      <w:r w:rsidRPr="00067031">
        <w:rPr>
          <w:rFonts w:ascii="Arial" w:hAnsi="Arial" w:cs="Arial"/>
          <w:bCs/>
          <w:sz w:val="24"/>
          <w:szCs w:val="24"/>
        </w:rPr>
        <w:t xml:space="preserve"> oraz ochronę i odbudowę ekosystemów lądowych, morskich i innych ekosystemów wodnych w celu poprawy ich stanu i zwiększenia </w:t>
      </w:r>
      <w:r w:rsidR="00280E74" w:rsidRPr="00067031">
        <w:rPr>
          <w:rFonts w:ascii="Arial" w:hAnsi="Arial" w:cs="Arial"/>
          <w:bCs/>
          <w:sz w:val="24"/>
          <w:szCs w:val="24"/>
        </w:rPr>
        <w:t>ich </w:t>
      </w:r>
      <w:r w:rsidRPr="00067031">
        <w:rPr>
          <w:rFonts w:ascii="Arial" w:hAnsi="Arial" w:cs="Arial"/>
          <w:bCs/>
          <w:sz w:val="24"/>
          <w:szCs w:val="24"/>
        </w:rPr>
        <w:t>zdolności do świadczenia usług ekosystemowych;</w:t>
      </w:r>
    </w:p>
    <w:p w14:paraId="4AA2CC77" w14:textId="77777777" w:rsidR="001A7670" w:rsidRPr="00067031" w:rsidRDefault="001A7670" w:rsidP="00233549">
      <w:pPr>
        <w:numPr>
          <w:ilvl w:val="0"/>
          <w:numId w:val="14"/>
        </w:numPr>
        <w:spacing w:after="0"/>
        <w:ind w:left="567" w:hanging="425"/>
        <w:jc w:val="both"/>
        <w:rPr>
          <w:rFonts w:ascii="Arial" w:hAnsi="Arial" w:cs="Arial"/>
          <w:sz w:val="24"/>
        </w:rPr>
      </w:pPr>
      <w:r w:rsidRPr="00067031">
        <w:rPr>
          <w:rFonts w:ascii="Arial" w:hAnsi="Arial" w:cs="Arial"/>
          <w:bCs/>
          <w:sz w:val="24"/>
          <w:szCs w:val="24"/>
        </w:rPr>
        <w:t xml:space="preserve">zrównoważone użytkowanie gruntów i gospodarowanie nimi, w tym odpowiednią ochronę bioróżnorodności gleby, neutralność degradacji gruntów i </w:t>
      </w:r>
      <w:proofErr w:type="spellStart"/>
      <w:r w:rsidRPr="00067031">
        <w:rPr>
          <w:rFonts w:ascii="Arial" w:hAnsi="Arial" w:cs="Arial"/>
          <w:bCs/>
          <w:sz w:val="24"/>
          <w:szCs w:val="24"/>
        </w:rPr>
        <w:t>remediację</w:t>
      </w:r>
      <w:proofErr w:type="spellEnd"/>
      <w:r w:rsidRPr="00067031">
        <w:rPr>
          <w:rFonts w:ascii="Arial" w:hAnsi="Arial" w:cs="Arial"/>
          <w:bCs/>
          <w:sz w:val="24"/>
          <w:szCs w:val="24"/>
        </w:rPr>
        <w:t xml:space="preserve"> terenów zanieczyszczonych (przywrócenie do stanu wymaganego standardami jakości);</w:t>
      </w:r>
    </w:p>
    <w:p w14:paraId="628AC872" w14:textId="77777777" w:rsidR="001A7670" w:rsidRPr="00A81709" w:rsidRDefault="001A7670" w:rsidP="00233549">
      <w:pPr>
        <w:numPr>
          <w:ilvl w:val="0"/>
          <w:numId w:val="14"/>
        </w:numPr>
        <w:spacing w:after="0"/>
        <w:ind w:left="567" w:hanging="425"/>
        <w:jc w:val="both"/>
        <w:rPr>
          <w:rFonts w:ascii="Arial" w:hAnsi="Arial" w:cs="Arial"/>
          <w:sz w:val="24"/>
        </w:rPr>
      </w:pPr>
      <w:r w:rsidRPr="00067031">
        <w:rPr>
          <w:rFonts w:ascii="Arial" w:hAnsi="Arial" w:cs="Arial"/>
          <w:bCs/>
          <w:sz w:val="24"/>
          <w:szCs w:val="24"/>
        </w:rPr>
        <w:t>zrównoważone praktyki rolnicze, w tym praktyki, które przyczyniają się do zwiększenia bioróżnorodności lub do powstrzymania degradacji gleby i innych ekosystemów, wylesiania i</w:t>
      </w:r>
      <w:r w:rsidR="00280E74" w:rsidRPr="00067031">
        <w:rPr>
          <w:rFonts w:ascii="Arial" w:hAnsi="Arial" w:cs="Arial"/>
          <w:bCs/>
          <w:sz w:val="24"/>
          <w:szCs w:val="24"/>
        </w:rPr>
        <w:t> </w:t>
      </w:r>
      <w:r w:rsidRPr="00067031">
        <w:rPr>
          <w:rFonts w:ascii="Arial" w:hAnsi="Arial" w:cs="Arial"/>
          <w:bCs/>
          <w:sz w:val="24"/>
          <w:szCs w:val="24"/>
        </w:rPr>
        <w:t>utraty siedlisk lub do zapobiegania tym procesom oraz zrównoważoną gospodarkę leśną, w</w:t>
      </w:r>
      <w:r w:rsidR="00280E74" w:rsidRPr="00067031">
        <w:rPr>
          <w:rFonts w:ascii="Arial" w:hAnsi="Arial" w:cs="Arial"/>
          <w:bCs/>
          <w:sz w:val="24"/>
          <w:szCs w:val="24"/>
        </w:rPr>
        <w:t> </w:t>
      </w:r>
      <w:r w:rsidRPr="00067031">
        <w:rPr>
          <w:rFonts w:ascii="Arial" w:hAnsi="Arial" w:cs="Arial"/>
          <w:bCs/>
          <w:sz w:val="24"/>
          <w:szCs w:val="24"/>
        </w:rPr>
        <w:t>tym praktyki i sposoby wykorzystywania lasów i gruntów leśnych, które przyczyniają się</w:t>
      </w:r>
      <w:r w:rsidR="00280E74" w:rsidRPr="00067031">
        <w:rPr>
          <w:rFonts w:ascii="Arial" w:hAnsi="Arial" w:cs="Arial"/>
          <w:bCs/>
          <w:sz w:val="24"/>
          <w:szCs w:val="24"/>
        </w:rPr>
        <w:t> </w:t>
      </w:r>
      <w:r w:rsidRPr="00067031">
        <w:rPr>
          <w:rFonts w:ascii="Arial" w:hAnsi="Arial" w:cs="Arial"/>
          <w:bCs/>
          <w:sz w:val="24"/>
          <w:szCs w:val="24"/>
        </w:rPr>
        <w:t>do</w:t>
      </w:r>
      <w:r w:rsidR="00280E74" w:rsidRPr="00067031">
        <w:rPr>
          <w:rFonts w:ascii="Arial" w:hAnsi="Arial" w:cs="Arial"/>
          <w:bCs/>
          <w:sz w:val="24"/>
          <w:szCs w:val="24"/>
        </w:rPr>
        <w:t> </w:t>
      </w:r>
      <w:r w:rsidRPr="00067031">
        <w:rPr>
          <w:rFonts w:ascii="Arial" w:hAnsi="Arial" w:cs="Arial"/>
          <w:bCs/>
          <w:sz w:val="24"/>
          <w:szCs w:val="24"/>
        </w:rPr>
        <w:t>zwiększenia bioróżnorodności lub do powstrzymania degradacji ekosystemów, wylesiania i utraty siedlisk lub do zapobiegania tym procesom.</w:t>
      </w:r>
    </w:p>
    <w:p w14:paraId="67310ADB" w14:textId="77777777" w:rsidR="00A81709" w:rsidRPr="00067031" w:rsidRDefault="00A81709" w:rsidP="00A81709">
      <w:pPr>
        <w:spacing w:after="0"/>
        <w:ind w:left="567"/>
        <w:jc w:val="both"/>
        <w:rPr>
          <w:rFonts w:ascii="Arial" w:hAnsi="Arial" w:cs="Arial"/>
          <w:sz w:val="24"/>
        </w:rPr>
      </w:pPr>
    </w:p>
    <w:p w14:paraId="0138A7BE" w14:textId="594AE630" w:rsidR="008B343A" w:rsidRPr="00A81709" w:rsidRDefault="00D10117" w:rsidP="0026300F">
      <w:pPr>
        <w:pStyle w:val="Nagwek3"/>
        <w:spacing w:before="0" w:after="120"/>
        <w:jc w:val="both"/>
        <w:rPr>
          <w:rFonts w:ascii="Arial" w:hAnsi="Arial" w:cs="Arial"/>
          <w:b/>
          <w:color w:val="auto"/>
        </w:rPr>
      </w:pPr>
      <w:r w:rsidRPr="0026300F">
        <w:rPr>
          <w:rFonts w:ascii="Arial" w:hAnsi="Arial" w:cs="Arial"/>
          <w:b/>
          <w:color w:val="auto"/>
        </w:rPr>
        <w:t>A.</w:t>
      </w:r>
      <w:r w:rsidR="003247A5">
        <w:rPr>
          <w:rFonts w:ascii="Arial" w:hAnsi="Arial" w:cs="Arial"/>
          <w:b/>
          <w:color w:val="auto"/>
        </w:rPr>
        <w:t>9</w:t>
      </w:r>
      <w:r w:rsidRPr="0026300F">
        <w:rPr>
          <w:rFonts w:ascii="Arial" w:hAnsi="Arial" w:cs="Arial"/>
          <w:b/>
          <w:color w:val="auto"/>
        </w:rPr>
        <w:t>.1.</w:t>
      </w:r>
      <w:r>
        <w:rPr>
          <w:rFonts w:ascii="Arial" w:hAnsi="Arial" w:cs="Arial"/>
          <w:b/>
          <w:color w:val="auto"/>
        </w:rPr>
        <w:t xml:space="preserve"> </w:t>
      </w:r>
      <w:r w:rsidR="008B343A" w:rsidRPr="00A81709">
        <w:rPr>
          <w:rFonts w:ascii="Arial" w:hAnsi="Arial" w:cs="Arial"/>
          <w:b/>
          <w:color w:val="auto"/>
        </w:rPr>
        <w:t xml:space="preserve">Czy projekt może samodzielnie lub w połączeniu z innymi projektami znacząco negatywnie wpłynąć na obszary </w:t>
      </w:r>
      <w:r w:rsidR="00F612EB">
        <w:rPr>
          <w:rFonts w:ascii="Arial" w:hAnsi="Arial" w:cs="Arial"/>
          <w:b/>
          <w:color w:val="auto"/>
        </w:rPr>
        <w:t xml:space="preserve">, </w:t>
      </w:r>
      <w:r w:rsidR="008B343A" w:rsidRPr="00A81709">
        <w:rPr>
          <w:rFonts w:ascii="Arial" w:hAnsi="Arial" w:cs="Arial"/>
          <w:b/>
          <w:color w:val="auto"/>
        </w:rPr>
        <w:t>które są lub mają być objęte siecią Natura 2000?</w:t>
      </w:r>
    </w:p>
    <w:p w14:paraId="7587CDD5" w14:textId="77777777" w:rsidR="008B343A" w:rsidRPr="00A81709" w:rsidRDefault="008B343A" w:rsidP="008B343A">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141731020"/>
          <w14:checkbox>
            <w14:checked w14:val="0"/>
            <w14:checkedState w14:val="2612" w14:font="MS Gothic"/>
            <w14:uncheckedState w14:val="2610" w14:font="MS Gothic"/>
          </w14:checkbox>
        </w:sdtPr>
        <w:sdtEnd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Tak</w:t>
      </w:r>
      <w:r w:rsidRPr="00A81709">
        <w:rPr>
          <w:rFonts w:ascii="Arial" w:hAnsi="Arial" w:cs="Arial"/>
          <w:sz w:val="28"/>
          <w:szCs w:val="28"/>
        </w:rPr>
        <w:tab/>
      </w:r>
      <w:r w:rsidRPr="00A81709">
        <w:rPr>
          <w:rFonts w:ascii="Arial" w:hAnsi="Arial" w:cs="Arial"/>
          <w:sz w:val="28"/>
          <w:szCs w:val="28"/>
        </w:rPr>
        <w:tab/>
      </w:r>
      <w:sdt>
        <w:sdtPr>
          <w:rPr>
            <w:rFonts w:ascii="Arial" w:eastAsia="MS Gothic" w:hAnsi="Arial" w:cs="Arial"/>
            <w:sz w:val="28"/>
            <w:szCs w:val="28"/>
          </w:rPr>
          <w:id w:val="-948854357"/>
          <w14:checkbox>
            <w14:checked w14:val="0"/>
            <w14:checkedState w14:val="2612" w14:font="MS Gothic"/>
            <w14:uncheckedState w14:val="2610" w14:font="MS Gothic"/>
          </w14:checkbox>
        </w:sdtPr>
        <w:sdtEnd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Nie</w:t>
      </w:r>
    </w:p>
    <w:p w14:paraId="025AEDC0" w14:textId="77777777" w:rsidR="00F612EB" w:rsidRDefault="00F612EB" w:rsidP="00F612EB">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0DB399B8" w14:textId="77777777" w:rsidR="006033A3" w:rsidRDefault="006033A3" w:rsidP="006033A3">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33423098" w14:textId="68A0A922" w:rsidR="00E35DE5" w:rsidRPr="00D573E6" w:rsidRDefault="00E35DE5">
      <w:pPr>
        <w:pBdr>
          <w:top w:val="single" w:sz="4" w:space="1" w:color="auto"/>
          <w:left w:val="single" w:sz="4" w:space="0" w:color="auto"/>
          <w:bottom w:val="single" w:sz="4" w:space="1" w:color="auto"/>
          <w:right w:val="single" w:sz="4" w:space="4" w:color="auto"/>
        </w:pBdr>
        <w:spacing w:after="0"/>
        <w:jc w:val="both"/>
        <w:rPr>
          <w:rFonts w:ascii="Arial" w:hAnsi="Arial" w:cs="Arial"/>
          <w:b/>
          <w:bCs/>
          <w:color w:val="767171"/>
          <w:sz w:val="24"/>
          <w:szCs w:val="24"/>
        </w:rPr>
      </w:pPr>
      <w:r w:rsidRPr="005C04C7">
        <w:rPr>
          <w:rFonts w:ascii="Arial" w:hAnsi="Arial" w:cs="Arial"/>
          <w:color w:val="767171"/>
          <w:sz w:val="24"/>
          <w:szCs w:val="24"/>
        </w:rPr>
        <w:t xml:space="preserve">Zgodnie z artykułem 17 Rozporządzenia Parlamentu Europejskiego i Rady (UE) 2020/852 jeżeli projekt </w:t>
      </w:r>
      <w:r w:rsidRPr="005C04C7">
        <w:rPr>
          <w:rFonts w:ascii="Arial" w:hAnsi="Arial" w:cs="Arial"/>
          <w:b/>
          <w:bCs/>
          <w:color w:val="767171"/>
          <w:sz w:val="24"/>
          <w:szCs w:val="24"/>
        </w:rPr>
        <w:t xml:space="preserve">będzie w znacznym stopniu szkodliwy dla dobrego stanu i odporności ekosystemów lub będzie szkodliwy dla stanu zachowania siedlisk i gatunków, w tym siedlisk i gatunków objętych zakresem zainteresowania Unii, to nie spełnia zasady DNSH. </w:t>
      </w:r>
    </w:p>
    <w:p w14:paraId="6C236DB1" w14:textId="4A5173C9" w:rsidR="00E35DE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bCs/>
          <w:color w:val="767171" w:themeColor="background2" w:themeShade="80"/>
          <w:sz w:val="24"/>
          <w:szCs w:val="24"/>
        </w:rPr>
        <w:t>Punkt A.9 dotyczy obszarów, które już zostały objęte siecią Natura 2000 oraz tych,</w:t>
      </w:r>
      <w:r w:rsidRPr="00E35DE5">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które mają zostać objęte tą siecią. Należy podkreślić, że oddziaływanie na te obszary może mieć projekt</w:t>
      </w:r>
      <w:r w:rsidRPr="00E35DE5">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realizowany nie tylko w obrębie tego obszaru, ale również poza nim.</w:t>
      </w:r>
      <w:r w:rsidRPr="00E35DE5">
        <w:rPr>
          <w:rFonts w:ascii="Arial" w:hAnsi="Arial" w:cs="Arial"/>
          <w:bCs/>
          <w:color w:val="767171" w:themeColor="background2" w:themeShade="80"/>
          <w:sz w:val="24"/>
          <w:szCs w:val="24"/>
        </w:rPr>
        <w:t xml:space="preserve"> </w:t>
      </w:r>
    </w:p>
    <w:p w14:paraId="241237B1" w14:textId="1893219F" w:rsidR="00E35DE5" w:rsidRPr="00D573E6" w:rsidRDefault="00E35DE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W niniejszym punkcie należy wyjaśnić, czy projekt nie wyrządza znaczących szkód lub wnosi istotny wkład w realizację celu: ochrona i odbudowa bioróżnorodności i ekosystemów.</w:t>
      </w:r>
    </w:p>
    <w:p w14:paraId="1A081057" w14:textId="56F62A66" w:rsidR="00E35DE5" w:rsidRPr="00D573E6" w:rsidRDefault="00E35DE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Jeżeli wnioskodawca realizuje projekt, który może samodzielnie lub w połączeniu z innymi projektami znacząco negatywnie wpłynąć na obszary, które są lub mają być objęte siecią Natura 2000 – należy zaznaczyć pole </w:t>
      </w:r>
      <w:r w:rsidRPr="00D573E6">
        <w:rPr>
          <w:rFonts w:ascii="Arial" w:hAnsi="Arial" w:cs="Arial"/>
          <w:b/>
          <w:bCs/>
          <w:color w:val="767171" w:themeColor="background2" w:themeShade="80"/>
          <w:sz w:val="24"/>
          <w:szCs w:val="24"/>
        </w:rPr>
        <w:t>„Tak”</w:t>
      </w:r>
      <w:r w:rsidRPr="00D573E6">
        <w:rPr>
          <w:rFonts w:ascii="Arial" w:hAnsi="Arial" w:cs="Arial"/>
          <w:color w:val="767171" w:themeColor="background2" w:themeShade="80"/>
          <w:sz w:val="24"/>
          <w:szCs w:val="24"/>
        </w:rPr>
        <w:t xml:space="preserve"> i przedstawić:</w:t>
      </w:r>
    </w:p>
    <w:p w14:paraId="499C4173"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color w:val="767171"/>
          <w:sz w:val="24"/>
          <w:szCs w:val="24"/>
        </w:rPr>
      </w:pPr>
      <w:r w:rsidRPr="00E35DE5">
        <w:rPr>
          <w:rFonts w:ascii="Arial" w:hAnsi="Arial" w:cs="Arial"/>
          <w:color w:val="767171"/>
          <w:sz w:val="24"/>
          <w:szCs w:val="24"/>
        </w:rPr>
        <w:t>1)</w:t>
      </w:r>
      <w:r w:rsidRPr="00E35DE5">
        <w:rPr>
          <w:rFonts w:ascii="Arial" w:hAnsi="Arial" w:cs="Arial"/>
          <w:color w:val="767171"/>
          <w:sz w:val="24"/>
          <w:szCs w:val="24"/>
        </w:rPr>
        <w:tab/>
        <w:t>decyzję właściwego organu oraz odpowiednią ocenę przeprowadzoną zgodnie z art. 6 ust. 3 dyrektywy siedliskowej  (art. 34 ustawy z dnia 16 kwietnia 2004 roku o ochronie przyrody);</w:t>
      </w:r>
    </w:p>
    <w:p w14:paraId="0A87A462"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color w:val="767171"/>
          <w:sz w:val="24"/>
          <w:szCs w:val="24"/>
        </w:rPr>
      </w:pPr>
      <w:r w:rsidRPr="00E35DE5">
        <w:rPr>
          <w:rFonts w:ascii="Arial" w:hAnsi="Arial" w:cs="Arial"/>
          <w:color w:val="767171"/>
          <w:sz w:val="24"/>
          <w:szCs w:val="24"/>
        </w:rPr>
        <w:lastRenderedPageBreak/>
        <w:t>2)   jeżeli właściwy organ ustalił, że dany projekt ma istotny negatywny wpływ na jeden obszar lub więcej obszarów objętych lub które mają być objęte siecią Natura 2000, należy przedstawić:</w:t>
      </w:r>
    </w:p>
    <w:p w14:paraId="10BA01A5"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567" w:hanging="567"/>
        <w:contextualSpacing/>
        <w:jc w:val="both"/>
        <w:rPr>
          <w:rFonts w:ascii="Arial" w:hAnsi="Arial" w:cs="Arial"/>
          <w:color w:val="767171"/>
          <w:sz w:val="24"/>
          <w:szCs w:val="24"/>
        </w:rPr>
      </w:pPr>
      <w:r w:rsidRPr="00E35DE5">
        <w:rPr>
          <w:rFonts w:ascii="Arial" w:hAnsi="Arial" w:cs="Arial"/>
          <w:color w:val="767171"/>
          <w:sz w:val="24"/>
          <w:szCs w:val="24"/>
        </w:rPr>
        <w:t>a)</w:t>
      </w:r>
      <w:r w:rsidRPr="00E35DE5">
        <w:rPr>
          <w:rFonts w:ascii="Arial" w:hAnsi="Arial" w:cs="Arial"/>
          <w:color w:val="767171"/>
          <w:sz w:val="24"/>
          <w:szCs w:val="24"/>
        </w:rPr>
        <w:tab/>
        <w:t xml:space="preserve">kopię standardowego formularza zgłoszeniowego „Informacje dla Komisji Europejskiej” zgodnie z art. 6 ust. 4 dyrektywy siedliskowej, zgłoszone Komisji (DG ds. Środowiska) lub; </w:t>
      </w:r>
    </w:p>
    <w:p w14:paraId="6B67F383" w14:textId="4ADDD9B4" w:rsidR="00E35DE5" w:rsidRDefault="00E35DE5" w:rsidP="00D573E6">
      <w:pPr>
        <w:pBdr>
          <w:top w:val="single" w:sz="4" w:space="1" w:color="auto"/>
          <w:left w:val="single" w:sz="4" w:space="0" w:color="auto"/>
          <w:bottom w:val="single" w:sz="4" w:space="1" w:color="auto"/>
          <w:right w:val="single" w:sz="4" w:space="4" w:color="auto"/>
        </w:pBdr>
        <w:spacing w:after="0"/>
        <w:ind w:left="567" w:hanging="567"/>
        <w:contextualSpacing/>
        <w:jc w:val="both"/>
        <w:rPr>
          <w:rFonts w:ascii="Arial" w:hAnsi="Arial" w:cs="Arial"/>
          <w:color w:val="767171"/>
          <w:sz w:val="24"/>
          <w:szCs w:val="24"/>
        </w:rPr>
      </w:pPr>
      <w:r w:rsidRPr="00E35DE5">
        <w:rPr>
          <w:rFonts w:ascii="Arial" w:hAnsi="Arial" w:cs="Arial"/>
          <w:color w:val="767171"/>
          <w:sz w:val="24"/>
          <w:szCs w:val="24"/>
        </w:rPr>
        <w:t>b)</w:t>
      </w:r>
      <w:r w:rsidRPr="00E35DE5">
        <w:rPr>
          <w:rFonts w:ascii="Arial" w:hAnsi="Arial" w:cs="Arial"/>
          <w:color w:val="767171"/>
          <w:sz w:val="24"/>
          <w:szCs w:val="24"/>
        </w:rPr>
        <w:tab/>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5052F91A" w14:textId="77777777" w:rsidR="00E35DE5" w:rsidRPr="00D573E6" w:rsidRDefault="00E35DE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4CD25CA9" w14:textId="5F7D83B6"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Beneficjent zaznacza odpowiedź </w:t>
      </w:r>
      <w:r w:rsidRPr="00D573E6">
        <w:rPr>
          <w:rFonts w:ascii="Arial" w:hAnsi="Arial" w:cs="Arial"/>
          <w:b/>
          <w:color w:val="767171" w:themeColor="background2" w:themeShade="80"/>
          <w:sz w:val="24"/>
          <w:szCs w:val="24"/>
        </w:rPr>
        <w:t>„N</w:t>
      </w:r>
      <w:r w:rsidR="00FC6A94" w:rsidRPr="00D573E6">
        <w:rPr>
          <w:rFonts w:ascii="Arial" w:hAnsi="Arial" w:cs="Arial"/>
          <w:b/>
          <w:color w:val="767171" w:themeColor="background2" w:themeShade="80"/>
          <w:sz w:val="24"/>
          <w:szCs w:val="24"/>
        </w:rPr>
        <w:t>ie</w:t>
      </w:r>
      <w:r w:rsidRPr="00D573E6">
        <w:rPr>
          <w:rFonts w:ascii="Arial" w:hAnsi="Arial" w:cs="Arial"/>
          <w:b/>
          <w:color w:val="767171" w:themeColor="background2" w:themeShade="80"/>
          <w:sz w:val="24"/>
          <w:szCs w:val="24"/>
        </w:rPr>
        <w:t>”</w:t>
      </w:r>
      <w:r w:rsidRPr="00D573E6">
        <w:rPr>
          <w:rFonts w:ascii="Arial" w:hAnsi="Arial" w:cs="Arial"/>
          <w:bCs/>
          <w:color w:val="767171" w:themeColor="background2" w:themeShade="80"/>
          <w:sz w:val="24"/>
          <w:szCs w:val="24"/>
        </w:rPr>
        <w:t>, tylko jeżeli nie istniało lub nie istnieje prawdopodobieństwo, że projekt</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może znacząco oddziaływać na obszary Natura 2000 i nie uznano w związku z tym za konieczne przeprowadzenie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oceny oddziaływania na obszary Natura 2000.</w:t>
      </w:r>
    </w:p>
    <w:p w14:paraId="5BE9354F" w14:textId="4F113562"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Jeżeli jednak w trakcie postępowania w sprawie oceny oddziaływania na środowisko kwestia oddziaływania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 na obszary Natura 2000 była szczegółowo analizowana przez odpowiednie organy, ale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ostatecznie uznano, że znaczącego negatywnego oddziaływania nie będzie, także dzięki zastosowaniu działań</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minimalizujących, należy uznać, że przeprowadzono ocenę oddziaływania na obszary Natura 2000.</w:t>
      </w:r>
    </w:p>
    <w:p w14:paraId="023AE15B" w14:textId="58598310"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Najczęściej spotykanymi sytuacjami, w których konieczne jest uzyskanie deklaracji przez wnioskodawcę, są</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następujące przypadki:</w:t>
      </w:r>
    </w:p>
    <w:p w14:paraId="5B8DAECB" w14:textId="0F2EEF3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a) </w:t>
      </w:r>
      <w:r w:rsidRPr="00D573E6">
        <w:rPr>
          <w:rFonts w:ascii="Arial" w:hAnsi="Arial" w:cs="Arial"/>
          <w:bCs/>
          <w:color w:val="767171" w:themeColor="background2" w:themeShade="80"/>
          <w:sz w:val="24"/>
          <w:szCs w:val="24"/>
          <w:u w:val="single"/>
        </w:rPr>
        <w:t>dla przedsięwzięcia mogącego zawsze znacząco</w:t>
      </w:r>
      <w:r w:rsidRPr="00D573E6">
        <w:rPr>
          <w:rFonts w:ascii="Arial" w:hAnsi="Arial" w:cs="Arial"/>
          <w:bCs/>
          <w:color w:val="767171" w:themeColor="background2" w:themeShade="80"/>
          <w:sz w:val="24"/>
          <w:szCs w:val="24"/>
        </w:rPr>
        <w:t xml:space="preserve"> oddziaływać na środowisko, właściwy organ określając</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zakres raportu OOŚ, wskazał i uzasadnił, że ze względu na brak możliwości wpływu przedsięwzięcia na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obszary Natura 2000, nie ma konieczności przeprowadzenia oceny oddziaływania na obszar Natura 2000 –</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co powinno znaleźć swoje odzwierciedlenie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postanowieniu tego organu, a następnie w postanowieniu</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uzgadniającym RDOŚ oraz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decyzji o środowiskowych uwarunkowaniach;</w:t>
      </w:r>
    </w:p>
    <w:p w14:paraId="18D0E5E7"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2F56D366" w14:textId="6D32CABC"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b) </w:t>
      </w:r>
      <w:r w:rsidRPr="00D573E6">
        <w:rPr>
          <w:rFonts w:ascii="Arial" w:hAnsi="Arial" w:cs="Arial"/>
          <w:bCs/>
          <w:color w:val="767171" w:themeColor="background2" w:themeShade="80"/>
          <w:sz w:val="24"/>
          <w:szCs w:val="24"/>
          <w:u w:val="single"/>
        </w:rPr>
        <w:t>dla przedsięwzięcia mogącego zawsze znacząco</w:t>
      </w:r>
      <w:r w:rsidRPr="00D573E6">
        <w:rPr>
          <w:rFonts w:ascii="Arial" w:hAnsi="Arial" w:cs="Arial"/>
          <w:bCs/>
          <w:color w:val="767171" w:themeColor="background2" w:themeShade="80"/>
          <w:sz w:val="24"/>
          <w:szCs w:val="24"/>
        </w:rPr>
        <w:t xml:space="preserve"> oddziaływać na środowisko, dla którego nie ustalano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zakresu raportu OOŚ, przeprowadzona OOŚ, ze względu na wykazany w raporcie OOŚ brak możliwości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wpływu przedsięwzięcia na obszary Natura 2000, nie obejmowała oceny na obszar Natura 2000 (a jedynie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wyniki kwalifikacji przedsięwzięcia do oceny odziaływania na obszar Natura 2000) – co powinno znaleźć</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swoje odzwierciedlenie w postanowieniu uzgadniającym RDOŚ oraz w decyzji o środowiskowych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uwarunkowaniach;</w:t>
      </w:r>
    </w:p>
    <w:p w14:paraId="1128FE51"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7B7AE87B" w14:textId="4C23CB1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c) </w:t>
      </w:r>
      <w:r w:rsidRPr="00D573E6">
        <w:rPr>
          <w:rFonts w:ascii="Arial" w:hAnsi="Arial" w:cs="Arial"/>
          <w:bCs/>
          <w:color w:val="767171" w:themeColor="background2" w:themeShade="80"/>
          <w:sz w:val="24"/>
          <w:szCs w:val="24"/>
          <w:u w:val="single"/>
        </w:rPr>
        <w:t>dla przedsięwzięcia mogącego potencjalnie znacząco</w:t>
      </w:r>
      <w:r w:rsidRPr="00D573E6">
        <w:rPr>
          <w:rFonts w:ascii="Arial" w:hAnsi="Arial" w:cs="Arial"/>
          <w:bCs/>
          <w:color w:val="767171" w:themeColor="background2" w:themeShade="80"/>
          <w:sz w:val="24"/>
          <w:szCs w:val="24"/>
        </w:rPr>
        <w:t xml:space="preserve"> oddziaływać na środowisko, właściwy organ 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stwierdził potrzeby przeprowadzenia OOŚ (w tym w zakresie wpływu na obszary Natura 2000) w ramach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kwalifikacji przedsięwzięcia do oceny – co powinno znaleźć swoje odzwierciedlenie w postanowieniu tego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organu oraz w decyzji o środowiskowych uwarunkowaniach;</w:t>
      </w:r>
    </w:p>
    <w:p w14:paraId="2E32E02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3241F133" w14:textId="3C7F7ED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lastRenderedPageBreak/>
        <w:t xml:space="preserve">d) </w:t>
      </w:r>
      <w:r w:rsidRPr="00D573E6">
        <w:rPr>
          <w:rFonts w:ascii="Arial" w:hAnsi="Arial" w:cs="Arial"/>
          <w:bCs/>
          <w:color w:val="767171" w:themeColor="background2" w:themeShade="80"/>
          <w:sz w:val="24"/>
          <w:szCs w:val="24"/>
          <w:u w:val="single"/>
        </w:rPr>
        <w:t>dla przedsięwzięcia mogącego potencjalnie znacząco</w:t>
      </w:r>
      <w:r w:rsidRPr="00D573E6">
        <w:rPr>
          <w:rFonts w:ascii="Arial" w:hAnsi="Arial" w:cs="Arial"/>
          <w:bCs/>
          <w:color w:val="767171" w:themeColor="background2" w:themeShade="80"/>
          <w:sz w:val="24"/>
          <w:szCs w:val="24"/>
        </w:rPr>
        <w:t xml:space="preserve"> oddziaływać na środowisko, właściwy organ,</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stwierdzając obowiązek przeprowadzenia OOŚ i określając jednocześnie zakres raportu OOŚ, wskazał 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uzasadnił, że ze względu na brak możliwości wpływu przedsięwzięcia na obszary Natura 2000, nie ma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konieczności przeprowadzenia oceny oddziaływania na obszar Natura 2000 – co powinno znaleźć swoje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odzwierciedlenie w postanowieniu tego organu, a następnie w postanowieniu uzgadniającym RDOŚ oraz w</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decyzji o środowiskowych uwarunkowaniach;</w:t>
      </w:r>
    </w:p>
    <w:p w14:paraId="6D65F368"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153DED90" w14:textId="0BA1A574"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e) </w:t>
      </w:r>
      <w:r w:rsidRPr="00D573E6">
        <w:rPr>
          <w:rFonts w:ascii="Arial" w:hAnsi="Arial" w:cs="Arial"/>
          <w:bCs/>
          <w:color w:val="767171" w:themeColor="background2" w:themeShade="80"/>
          <w:sz w:val="24"/>
          <w:szCs w:val="24"/>
          <w:u w:val="single"/>
        </w:rPr>
        <w:t>dla przedsięwzięcia innego niż mogące znacząco</w:t>
      </w:r>
      <w:r w:rsidRPr="00D573E6">
        <w:rPr>
          <w:rFonts w:ascii="Arial" w:hAnsi="Arial" w:cs="Arial"/>
          <w:bCs/>
          <w:color w:val="767171" w:themeColor="background2" w:themeShade="80"/>
          <w:sz w:val="24"/>
          <w:szCs w:val="24"/>
        </w:rPr>
        <w:t xml:space="preserve"> oddziaływać na środowisko, organ właściwy do wydania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decyzji wymaganej przed rozpoczęciem realizacji przedsięwzięcia, po rozważeniu czy przedsięwzięcie może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potencjalnie znacząco oddziaływać na obszar Natura 2000 i stwierdzeniu braku takiej możliwości, nie wydał</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postanowienia nakładającego obowiązek przedłożenia przez inwestora dokumentacji, w tym karty</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informacyjnej przedsięwzięcia, do RDOŚ, aby ten przeprowadził kwalifikację przedsięwzięcia do oceny</w:t>
      </w:r>
    </w:p>
    <w:p w14:paraId="47EE9DF7" w14:textId="7A8848A9"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odziaływania na obszar Natura 2000 – co powinno znaleźć swoje odzwierciedlenie w decyzji wymaganej</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 rozpoczęciem realizacji przedsięwzięcia;</w:t>
      </w:r>
    </w:p>
    <w:p w14:paraId="250C7AC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5FC1383E" w14:textId="090198E1"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f) </w:t>
      </w:r>
      <w:r w:rsidRPr="00D573E6">
        <w:rPr>
          <w:rFonts w:ascii="Arial" w:hAnsi="Arial" w:cs="Arial"/>
          <w:bCs/>
          <w:color w:val="767171" w:themeColor="background2" w:themeShade="80"/>
          <w:sz w:val="24"/>
          <w:szCs w:val="24"/>
          <w:u w:val="single"/>
        </w:rPr>
        <w:t>dla przedsięwzięcia innego niż mogące znacząco</w:t>
      </w:r>
      <w:r w:rsidRPr="00D573E6">
        <w:rPr>
          <w:rFonts w:ascii="Arial" w:hAnsi="Arial" w:cs="Arial"/>
          <w:bCs/>
          <w:color w:val="767171" w:themeColor="background2" w:themeShade="80"/>
          <w:sz w:val="24"/>
          <w:szCs w:val="24"/>
        </w:rPr>
        <w:t xml:space="preserve"> oddziaływać na środowisko, RDOŚ stwierdził, po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przeanalizowaniu przedłożonej przez inwestora dokumentacji, w tym karty informacyjnej przedsięwzięcia,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brak potrzeby przeprowadzenia oceny oddziaływania przedsięwzięcia na obszar Natura 2000 (w ramach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kwalifikacji przedsięwzięcia do oceny odziaływania na obszar Natura 2000) – co powinno znaleźć swoje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odzwierciedlenie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postanowieniu RDOŚ o braku potrzeby przeprowadzenia oceny oddziaływania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 na obszar Natura 2000 oraz w decyzji wymaganej przed rozpoczęciem realizacji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w:t>
      </w:r>
    </w:p>
    <w:p w14:paraId="6751E95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0F1ED0A1" w14:textId="2605A418" w:rsidR="00FC6A94"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W przypadku, gdy w raporcie była przeprowadzona ocena zgodnie z art. 6 ust. 3 Dyrektywy Siedliskowej należy</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załączyć pełną wersję raportu albo rozdziały raportu, w których zawarto ocenę wskazaną w art. 6. ust. 3</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Dyrektywy Siedliskowej.</w:t>
      </w:r>
    </w:p>
    <w:p w14:paraId="2926C733" w14:textId="3D9819B4"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W przypadku procedury oceny </w:t>
      </w:r>
      <w:r w:rsidRPr="00D573E6">
        <w:rPr>
          <w:rFonts w:ascii="Arial" w:hAnsi="Arial" w:cs="Arial"/>
          <w:bCs/>
          <w:color w:val="767171" w:themeColor="background2" w:themeShade="80"/>
          <w:sz w:val="24"/>
          <w:szCs w:val="24"/>
          <w:u w:val="single"/>
        </w:rPr>
        <w:t>dla przedsięwzięć innych niż mogące</w:t>
      </w:r>
      <w:r w:rsidRPr="00D573E6">
        <w:rPr>
          <w:rFonts w:ascii="Arial" w:hAnsi="Arial" w:cs="Arial"/>
          <w:bCs/>
          <w:color w:val="767171" w:themeColor="background2" w:themeShade="80"/>
          <w:sz w:val="24"/>
          <w:szCs w:val="24"/>
        </w:rPr>
        <w:t xml:space="preserve"> znacząco oddziaływać na środowisko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opisanej w rozdziale 5 ustawy OOŚ (tzn. przedsięwzięć, które nie są przedsięwzięciami mogącymi znacząco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oddziaływać na środowisko ale mogą znacząco wpływać na obszary Natura 2000) wymaga się załączenia raportu,</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 którym mowa w art. 97 ust. 3 ustawy OOŚ, postanowienia, o którym mowa w art. 98 ust. 1 ustawy OOŚ oraz</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kopii decyzji, o której mowa w art. 96 ust. 1 ustawy OOŚ wraz z informacją o jej podaniu do publicznej wiadomości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 formie przewidzianej w art. 3 ust. 1 pkt 11 ustawy OOŚ.</w:t>
      </w:r>
    </w:p>
    <w:p w14:paraId="3274BEA9" w14:textId="77777777" w:rsidR="00FC6A94" w:rsidRDefault="00FC6A94">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0F67AB32" w14:textId="34797470"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W przypadku, o którym mowa w art. 35 ustawy o ochronie przyrody, czyli informacji dotyczącej ustalenia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kompensacji przyrodniczej niezbędne jest dołączeniu tej dokumentacji. Zakładany efekt kompensacji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przyrodniczej powinien nastąpić nie później niż w terminie rozpoczęcia działań powodujących negatywne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oddziaływanie co powinno zostać odnotowane/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potwierdzone na potrzeby wniosku o dofinansowanie.</w:t>
      </w:r>
    </w:p>
    <w:p w14:paraId="7F7C8182" w14:textId="77777777" w:rsidR="005A7355" w:rsidRDefault="005A7355" w:rsidP="00D10117">
      <w:pPr>
        <w:spacing w:after="120" w:line="240" w:lineRule="auto"/>
        <w:jc w:val="both"/>
        <w:rPr>
          <w:rFonts w:ascii="Arial" w:eastAsia="Times New Roman" w:hAnsi="Arial" w:cs="Arial"/>
          <w:b/>
          <w:sz w:val="28"/>
          <w:szCs w:val="28"/>
          <w:lang w:eastAsia="pl-PL"/>
        </w:rPr>
      </w:pPr>
    </w:p>
    <w:p w14:paraId="265BB902" w14:textId="4174E750" w:rsidR="00D10117" w:rsidRPr="009149EC" w:rsidRDefault="00D10117" w:rsidP="00D10117">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lastRenderedPageBreak/>
        <w:t>A.</w:t>
      </w:r>
      <w:r w:rsidR="00F83791">
        <w:rPr>
          <w:rFonts w:ascii="Arial" w:eastAsia="Times New Roman" w:hAnsi="Arial" w:cs="Arial"/>
          <w:b/>
          <w:sz w:val="28"/>
          <w:szCs w:val="28"/>
          <w:lang w:eastAsia="pl-PL"/>
        </w:rPr>
        <w:t>10</w:t>
      </w:r>
      <w:r w:rsidR="009149EC" w:rsidRPr="0026300F">
        <w:rPr>
          <w:rFonts w:ascii="Arial" w:eastAsia="Times New Roman" w:hAnsi="Arial" w:cs="Arial"/>
          <w:b/>
          <w:sz w:val="28"/>
          <w:szCs w:val="28"/>
          <w:lang w:eastAsia="pl-PL"/>
        </w:rPr>
        <w:t>.</w:t>
      </w:r>
      <w:r w:rsidRPr="009149EC">
        <w:rPr>
          <w:rFonts w:ascii="Arial" w:eastAsia="Times New Roman" w:hAnsi="Arial" w:cs="Arial"/>
          <w:b/>
          <w:sz w:val="28"/>
          <w:szCs w:val="28"/>
          <w:lang w:eastAsia="pl-PL"/>
        </w:rPr>
        <w:t xml:space="preserve"> </w:t>
      </w:r>
      <w:r w:rsidRPr="009149EC">
        <w:rPr>
          <w:rFonts w:ascii="Arial" w:hAnsi="Arial" w:cs="Arial"/>
          <w:b/>
          <w:bCs/>
          <w:sz w:val="28"/>
          <w:szCs w:val="28"/>
        </w:rPr>
        <w:t>Informacje na temat zgodności z innymi dyrektywami środowiskowymi (w stosownych przypadkach).</w:t>
      </w:r>
    </w:p>
    <w:p w14:paraId="5679D591" w14:textId="1F72B9CE" w:rsidR="00D10117" w:rsidRPr="00CB404E" w:rsidRDefault="00CB404E" w:rsidP="00CB404E">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2B9230B4" w14:textId="77777777" w:rsidR="00D10117" w:rsidRPr="00067031" w:rsidRDefault="00D10117" w:rsidP="00D10117">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60BE516E" w14:textId="73058879" w:rsidR="00D10117" w:rsidRPr="00067031" w:rsidRDefault="00D10117" w:rsidP="00D10117">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 xml:space="preserve">W polu opisowym należy </w:t>
      </w:r>
      <w:r>
        <w:rPr>
          <w:rFonts w:ascii="Arial" w:hAnsi="Arial" w:cs="Arial"/>
          <w:color w:val="767171" w:themeColor="background2" w:themeShade="80"/>
          <w:sz w:val="24"/>
          <w:szCs w:val="24"/>
        </w:rPr>
        <w:t>wskazać wszystkie inne odpowiednie dyrektywy środowiskowe</w:t>
      </w:r>
      <w:r w:rsidR="009149EC">
        <w:rPr>
          <w:rFonts w:ascii="Arial" w:hAnsi="Arial" w:cs="Arial"/>
          <w:color w:val="767171" w:themeColor="background2" w:themeShade="80"/>
          <w:sz w:val="24"/>
          <w:szCs w:val="24"/>
        </w:rPr>
        <w:t xml:space="preserve">, </w:t>
      </w:r>
      <w:r w:rsidR="009149EC">
        <w:rPr>
          <w:rFonts w:ascii="Arial" w:hAnsi="Arial" w:cs="Arial"/>
          <w:color w:val="767171" w:themeColor="background2" w:themeShade="80"/>
          <w:sz w:val="24"/>
          <w:szCs w:val="24"/>
        </w:rPr>
        <w:br/>
        <w:t>z którymi inwestycja jest zgodna.</w:t>
      </w:r>
    </w:p>
    <w:p w14:paraId="0F5ADB0D" w14:textId="77777777" w:rsidR="00D10117" w:rsidRPr="00503B5E" w:rsidRDefault="00D10117" w:rsidP="00D10117">
      <w:pPr>
        <w:spacing w:after="120" w:line="240" w:lineRule="auto"/>
        <w:jc w:val="both"/>
        <w:rPr>
          <w:rFonts w:ascii="Arial" w:hAnsi="Arial" w:cs="Arial"/>
          <w:sz w:val="24"/>
          <w:szCs w:val="24"/>
        </w:rPr>
      </w:pPr>
    </w:p>
    <w:p w14:paraId="5506A9AD" w14:textId="3CDAC38D" w:rsidR="009149EC" w:rsidRPr="009149EC" w:rsidRDefault="009149EC" w:rsidP="009149EC">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t>A.</w:t>
      </w:r>
      <w:r w:rsidR="00F83791">
        <w:rPr>
          <w:rFonts w:ascii="Arial" w:eastAsia="Times New Roman" w:hAnsi="Arial" w:cs="Arial"/>
          <w:b/>
          <w:sz w:val="28"/>
          <w:szCs w:val="28"/>
          <w:lang w:eastAsia="pl-PL"/>
        </w:rPr>
        <w:t>11</w:t>
      </w:r>
      <w:r w:rsidRPr="0026300F">
        <w:rPr>
          <w:rFonts w:ascii="Arial" w:eastAsia="Times New Roman" w:hAnsi="Arial" w:cs="Arial"/>
          <w:b/>
          <w:sz w:val="28"/>
          <w:szCs w:val="28"/>
          <w:lang w:eastAsia="pl-PL"/>
        </w:rPr>
        <w:t>.</w:t>
      </w:r>
      <w:r w:rsidR="00B22732" w:rsidRPr="0026300F">
        <w:rPr>
          <w:rStyle w:val="Odwoanieprzypisudolnego"/>
          <w:rFonts w:ascii="Arial" w:eastAsia="Times New Roman" w:hAnsi="Arial" w:cs="Arial"/>
          <w:b/>
          <w:sz w:val="28"/>
          <w:szCs w:val="28"/>
          <w:lang w:eastAsia="pl-PL"/>
        </w:rPr>
        <w:footnoteReference w:id="9"/>
      </w:r>
      <w:r w:rsidRPr="009149EC">
        <w:rPr>
          <w:rFonts w:ascii="Arial" w:eastAsia="Times New Roman" w:hAnsi="Arial" w:cs="Arial"/>
          <w:b/>
          <w:sz w:val="28"/>
          <w:szCs w:val="28"/>
          <w:lang w:eastAsia="pl-PL"/>
        </w:rPr>
        <w:t xml:space="preserve"> </w:t>
      </w:r>
      <w:r>
        <w:rPr>
          <w:rFonts w:ascii="Arial" w:hAnsi="Arial" w:cs="Arial"/>
          <w:b/>
          <w:bCs/>
          <w:sz w:val="28"/>
          <w:szCs w:val="28"/>
        </w:rPr>
        <w:t>Oświadczenie o braku konieczności przeprowadzenia postępowania</w:t>
      </w:r>
      <w:r w:rsidR="00352184">
        <w:rPr>
          <w:rFonts w:ascii="Arial" w:hAnsi="Arial" w:cs="Arial"/>
          <w:b/>
          <w:bCs/>
          <w:sz w:val="28"/>
          <w:szCs w:val="28"/>
        </w:rPr>
        <w:t xml:space="preserve"> </w:t>
      </w:r>
      <w:r w:rsidR="00352184">
        <w:rPr>
          <w:rFonts w:ascii="Arial" w:hAnsi="Arial" w:cs="Arial"/>
          <w:b/>
          <w:bCs/>
          <w:sz w:val="28"/>
          <w:szCs w:val="28"/>
        </w:rPr>
        <w:br/>
        <w:t xml:space="preserve">w sprawie oceny oddziaływania na środowisko i wydania decyzji </w:t>
      </w:r>
      <w:r w:rsidR="00352184">
        <w:rPr>
          <w:rFonts w:ascii="Arial" w:hAnsi="Arial" w:cs="Arial"/>
          <w:b/>
          <w:bCs/>
          <w:sz w:val="28"/>
          <w:szCs w:val="28"/>
        </w:rPr>
        <w:br/>
        <w:t>o środowiskowych uwarunkowaniach</w:t>
      </w:r>
    </w:p>
    <w:p w14:paraId="10CC353C" w14:textId="77777777" w:rsidR="00E32165" w:rsidRDefault="00E32165" w:rsidP="00E32165">
      <w:pPr>
        <w:spacing w:after="0"/>
        <w:jc w:val="both"/>
        <w:rPr>
          <w:rFonts w:ascii="Arial" w:eastAsia="Arial" w:hAnsi="Arial" w:cs="Arial"/>
          <w:color w:val="000000"/>
          <w:sz w:val="24"/>
          <w:szCs w:val="24"/>
        </w:rPr>
      </w:pPr>
    </w:p>
    <w:p w14:paraId="23B1B9B8" w14:textId="48496FEB" w:rsidR="00E32165" w:rsidRPr="00E32165" w:rsidRDefault="00E32165" w:rsidP="00E32165">
      <w:pPr>
        <w:spacing w:after="0"/>
        <w:jc w:val="both"/>
        <w:rPr>
          <w:rFonts w:ascii="Arial" w:hAnsi="Arial" w:cs="Arial"/>
          <w:b/>
          <w:sz w:val="24"/>
          <w:szCs w:val="24"/>
        </w:rPr>
      </w:pPr>
      <w:r w:rsidRPr="00E32165">
        <w:rPr>
          <w:rFonts w:ascii="Arial" w:eastAsia="Arial" w:hAnsi="Arial" w:cs="Arial"/>
          <w:color w:val="000000"/>
          <w:sz w:val="24"/>
          <w:szCs w:val="24"/>
        </w:rPr>
        <w:t xml:space="preserve">W związku z ubieganiem się o przyznanie dofinansowania ze środków Europejskiego Funduszu Rozwoju Regionalnego (EFRR) w ramach programu Fundusze Europejskie dla Lubuskiego 2021-2027 oświadczam, że </w:t>
      </w:r>
      <w:r>
        <w:rPr>
          <w:rFonts w:ascii="Arial" w:eastAsia="Arial" w:hAnsi="Arial" w:cs="Arial"/>
          <w:color w:val="000000"/>
          <w:sz w:val="24"/>
          <w:szCs w:val="24"/>
        </w:rPr>
        <w:t xml:space="preserve">ww. </w:t>
      </w:r>
      <w:r w:rsidRPr="00E32165">
        <w:rPr>
          <w:rFonts w:ascii="Arial" w:eastAsia="Arial" w:hAnsi="Arial" w:cs="Arial"/>
          <w:color w:val="000000"/>
          <w:sz w:val="24"/>
          <w:szCs w:val="24"/>
        </w:rPr>
        <w:t>przedsięwzięcie:</w:t>
      </w:r>
    </w:p>
    <w:p w14:paraId="742E8E33" w14:textId="3243AA6B" w:rsidR="00E32165" w:rsidRPr="00B22732" w:rsidRDefault="00E32165" w:rsidP="00233549">
      <w:pPr>
        <w:numPr>
          <w:ilvl w:val="0"/>
          <w:numId w:val="15"/>
        </w:numPr>
        <w:spacing w:after="0"/>
        <w:jc w:val="both"/>
        <w:rPr>
          <w:rFonts w:ascii="Arial" w:eastAsia="Times New Roman" w:hAnsi="Arial" w:cs="Arial"/>
          <w:sz w:val="24"/>
          <w:szCs w:val="24"/>
          <w:lang w:eastAsia="pl-PL"/>
        </w:rPr>
      </w:pPr>
      <w:r w:rsidRPr="00B22732">
        <w:rPr>
          <w:rFonts w:ascii="Arial" w:eastAsia="Times New Roman" w:hAnsi="Arial" w:cs="Arial"/>
          <w:w w:val="106"/>
          <w:sz w:val="24"/>
          <w:szCs w:val="24"/>
          <w:lang w:eastAsia="pl-PL"/>
        </w:rPr>
        <w:t xml:space="preserve">nie jest ujęte w Załączniku nr I </w:t>
      </w:r>
      <w:proofErr w:type="spellStart"/>
      <w:r w:rsidRPr="00B22732">
        <w:rPr>
          <w:rFonts w:ascii="Arial" w:eastAsia="Times New Roman" w:hAnsi="Arial" w:cs="Arial"/>
          <w:w w:val="106"/>
          <w:sz w:val="24"/>
          <w:szCs w:val="24"/>
          <w:lang w:eastAsia="pl-PL"/>
        </w:rPr>
        <w:t>i</w:t>
      </w:r>
      <w:proofErr w:type="spellEnd"/>
      <w:r w:rsidRPr="00B22732">
        <w:rPr>
          <w:rFonts w:ascii="Arial" w:eastAsia="Times New Roman" w:hAnsi="Arial" w:cs="Arial"/>
          <w:w w:val="106"/>
          <w:sz w:val="24"/>
          <w:szCs w:val="24"/>
          <w:lang w:eastAsia="pl-PL"/>
        </w:rPr>
        <w:t xml:space="preserve"> II </w:t>
      </w:r>
      <w:r w:rsidRPr="00B22732">
        <w:rPr>
          <w:rFonts w:ascii="Arial" w:eastAsia="Times New Roman" w:hAnsi="Arial" w:cs="Arial"/>
          <w:sz w:val="24"/>
          <w:szCs w:val="24"/>
          <w:lang w:eastAsia="pl-PL"/>
        </w:rPr>
        <w:t xml:space="preserve">Dyrektywy </w:t>
      </w:r>
      <w:r w:rsidR="00B22732" w:rsidRPr="00B22732">
        <w:rPr>
          <w:rFonts w:ascii="Arial" w:eastAsia="Times New Roman" w:hAnsi="Arial" w:cs="Arial"/>
          <w:sz w:val="24"/>
          <w:szCs w:val="24"/>
          <w:lang w:eastAsia="pl-PL"/>
        </w:rPr>
        <w:t>Parlamentu Europejskiego i Rady 2011/92/UE z dnia 13 grudnia 2011 r.</w:t>
      </w:r>
      <w:r w:rsidRPr="00B22732">
        <w:rPr>
          <w:rFonts w:ascii="Arial" w:eastAsia="Times New Roman" w:hAnsi="Arial" w:cs="Arial"/>
          <w:sz w:val="24"/>
          <w:szCs w:val="24"/>
          <w:lang w:eastAsia="pl-PL"/>
        </w:rPr>
        <w:t xml:space="preserve"> w sprawie oceny skutków wywieranych przez niektóre przedsięwzięcia publiczne i prywatne na środowisko</w:t>
      </w:r>
      <w:r w:rsidR="00B22732" w:rsidRPr="00B22732">
        <w:rPr>
          <w:rFonts w:ascii="Arial" w:eastAsia="Times New Roman" w:hAnsi="Arial" w:cs="Arial"/>
          <w:sz w:val="24"/>
          <w:szCs w:val="24"/>
          <w:lang w:eastAsia="pl-PL"/>
        </w:rPr>
        <w:t>,</w:t>
      </w:r>
    </w:p>
    <w:p w14:paraId="391229DF" w14:textId="1912B894" w:rsidR="00E32165" w:rsidRPr="00B22732" w:rsidRDefault="00E32165" w:rsidP="00233549">
      <w:pPr>
        <w:numPr>
          <w:ilvl w:val="0"/>
          <w:numId w:val="1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kwalifikuje się do przedsięwzięć, dla których wymagane jest uzyskanie decyzji </w:t>
      </w:r>
      <w:r w:rsidRPr="00B22732">
        <w:rPr>
          <w:rFonts w:ascii="Arial" w:eastAsia="Times New Roman" w:hAnsi="Arial" w:cs="Arial"/>
          <w:sz w:val="24"/>
          <w:szCs w:val="24"/>
          <w:lang w:eastAsia="pl-PL"/>
        </w:rPr>
        <w:br/>
        <w:t>o środowiskowych uwarunkowaniach zgody na realizację przedsięwzięcia zgodnie z art. 59 ustawy z dnia 3 października 2008 r. o udostępnieniu informacji o środowisku i jego ochronie, udziale społeczeństwa w ochronie środowiska oraz o ocenach oddziaływania na środowisko</w:t>
      </w:r>
      <w:r w:rsidRPr="00B22732">
        <w:rPr>
          <w:rFonts w:ascii="Arial" w:eastAsia="Times New Roman" w:hAnsi="Arial" w:cs="Arial"/>
          <w:bCs/>
          <w:sz w:val="24"/>
          <w:szCs w:val="24"/>
          <w:lang w:eastAsia="pl-PL"/>
        </w:rPr>
        <w:t>,</w:t>
      </w:r>
    </w:p>
    <w:p w14:paraId="08DD26DB" w14:textId="1FC6AB11" w:rsidR="00E32165" w:rsidRPr="00B22732" w:rsidRDefault="00E32165" w:rsidP="00233549">
      <w:pPr>
        <w:numPr>
          <w:ilvl w:val="0"/>
          <w:numId w:val="1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należy do inwestycji wymienionych w Rozporządzeniu Rady Ministrów z dnia </w:t>
      </w:r>
      <w:r w:rsidR="00AB2BB9" w:rsidRPr="00B22732">
        <w:rPr>
          <w:rFonts w:ascii="Arial" w:eastAsia="Times New Roman" w:hAnsi="Arial" w:cs="Arial"/>
          <w:sz w:val="24"/>
          <w:szCs w:val="24"/>
          <w:lang w:eastAsia="pl-PL"/>
        </w:rPr>
        <w:t>10</w:t>
      </w:r>
      <w:r w:rsidRPr="00B22732">
        <w:rPr>
          <w:rFonts w:ascii="Arial" w:eastAsia="Times New Roman" w:hAnsi="Arial" w:cs="Arial"/>
          <w:sz w:val="24"/>
          <w:szCs w:val="24"/>
          <w:lang w:eastAsia="pl-PL"/>
        </w:rPr>
        <w:t xml:space="preserve"> </w:t>
      </w:r>
      <w:r w:rsidR="00AB2BB9" w:rsidRPr="00B22732">
        <w:rPr>
          <w:rFonts w:ascii="Arial" w:eastAsia="Times New Roman" w:hAnsi="Arial" w:cs="Arial"/>
          <w:sz w:val="24"/>
          <w:szCs w:val="24"/>
          <w:lang w:eastAsia="pl-PL"/>
        </w:rPr>
        <w:t>września</w:t>
      </w:r>
      <w:r w:rsidRPr="00B22732">
        <w:rPr>
          <w:rFonts w:ascii="Arial" w:eastAsia="Times New Roman" w:hAnsi="Arial" w:cs="Arial"/>
          <w:sz w:val="24"/>
          <w:szCs w:val="24"/>
          <w:lang w:eastAsia="pl-PL"/>
        </w:rPr>
        <w:t xml:space="preserve"> 201</w:t>
      </w:r>
      <w:r w:rsidR="00AB2BB9" w:rsidRPr="00B22732">
        <w:rPr>
          <w:rFonts w:ascii="Arial" w:eastAsia="Times New Roman" w:hAnsi="Arial" w:cs="Arial"/>
          <w:sz w:val="24"/>
          <w:szCs w:val="24"/>
          <w:lang w:eastAsia="pl-PL"/>
        </w:rPr>
        <w:t>9</w:t>
      </w:r>
      <w:r w:rsidRPr="00B22732">
        <w:rPr>
          <w:rFonts w:ascii="Arial" w:eastAsia="Times New Roman" w:hAnsi="Arial" w:cs="Arial"/>
          <w:sz w:val="24"/>
          <w:szCs w:val="24"/>
          <w:lang w:eastAsia="pl-PL"/>
        </w:rPr>
        <w:t xml:space="preserve"> r. w sprawie przedsięwzięć mogących znacząco oddziaływać na środowisko.</w:t>
      </w:r>
    </w:p>
    <w:p w14:paraId="058F29AE" w14:textId="77777777" w:rsidR="00B22732" w:rsidRDefault="00B22732" w:rsidP="00E32165">
      <w:pPr>
        <w:spacing w:after="0"/>
        <w:jc w:val="both"/>
        <w:rPr>
          <w:sz w:val="24"/>
          <w:szCs w:val="24"/>
        </w:rPr>
      </w:pPr>
    </w:p>
    <w:p w14:paraId="32623D6B" w14:textId="4A7B6E5A" w:rsidR="00B22732" w:rsidRDefault="0095187F" w:rsidP="00E32165">
      <w:pPr>
        <w:spacing w:after="0"/>
        <w:jc w:val="both"/>
        <w:rPr>
          <w:rFonts w:ascii="Arial" w:hAnsi="Arial" w:cs="Arial"/>
          <w:sz w:val="28"/>
          <w:szCs w:val="28"/>
        </w:rPr>
      </w:pPr>
      <w:sdt>
        <w:sdtPr>
          <w:rPr>
            <w:rFonts w:ascii="Arial" w:eastAsia="MS Gothic" w:hAnsi="Arial" w:cs="Arial"/>
            <w:sz w:val="28"/>
            <w:szCs w:val="28"/>
          </w:rPr>
          <w:id w:val="-1065566239"/>
          <w14:checkbox>
            <w14:checked w14:val="0"/>
            <w14:checkedState w14:val="2612" w14:font="MS Gothic"/>
            <w14:uncheckedState w14:val="2610" w14:font="MS Gothic"/>
          </w14:checkbox>
        </w:sdtPr>
        <w:sdtEndPr/>
        <w:sdtContent>
          <w:r w:rsidR="00B22732" w:rsidRPr="00A81709">
            <w:rPr>
              <w:rFonts w:ascii="Segoe UI Symbol" w:eastAsia="MS Gothic" w:hAnsi="Segoe UI Symbol" w:cs="Segoe UI Symbol"/>
              <w:sz w:val="28"/>
              <w:szCs w:val="28"/>
            </w:rPr>
            <w:t>☐</w:t>
          </w:r>
        </w:sdtContent>
      </w:sdt>
      <w:r w:rsidR="00B22732" w:rsidRPr="00A81709">
        <w:rPr>
          <w:rFonts w:ascii="Arial" w:hAnsi="Arial" w:cs="Arial"/>
          <w:b/>
          <w:sz w:val="28"/>
          <w:szCs w:val="28"/>
        </w:rPr>
        <w:t xml:space="preserve">  </w:t>
      </w:r>
      <w:r w:rsidR="00B22732" w:rsidRPr="00B22732">
        <w:rPr>
          <w:rFonts w:ascii="Arial" w:hAnsi="Arial" w:cs="Arial"/>
          <w:sz w:val="24"/>
          <w:szCs w:val="24"/>
        </w:rPr>
        <w:t>Nie dotyczy</w:t>
      </w:r>
    </w:p>
    <w:p w14:paraId="2D1B48DD" w14:textId="77777777" w:rsidR="00C50CFA" w:rsidRDefault="00C50CFA" w:rsidP="00E32165">
      <w:pPr>
        <w:spacing w:after="0"/>
        <w:jc w:val="both"/>
        <w:rPr>
          <w:sz w:val="24"/>
          <w:szCs w:val="24"/>
        </w:rPr>
      </w:pPr>
    </w:p>
    <w:p w14:paraId="67D888EA" w14:textId="52188FC8" w:rsidR="00E32165" w:rsidRDefault="00E32165" w:rsidP="00CA288E">
      <w:pPr>
        <w:spacing w:after="0"/>
        <w:jc w:val="both"/>
        <w:rPr>
          <w:rFonts w:ascii="Arial" w:hAnsi="Arial" w:cs="Arial"/>
          <w:sz w:val="24"/>
          <w:szCs w:val="24"/>
        </w:rPr>
      </w:pPr>
      <w:r w:rsidRPr="00E32165">
        <w:rPr>
          <w:rFonts w:ascii="Arial" w:hAnsi="Arial" w:cs="Arial"/>
          <w:b/>
          <w:bCs/>
          <w:sz w:val="24"/>
          <w:szCs w:val="24"/>
        </w:rPr>
        <w:t>Jestem świadomy/świadoma odpowiedzialności karnej za złożenie fałszywych oświadczeń.</w:t>
      </w:r>
    </w:p>
    <w:p w14:paraId="175991E5" w14:textId="77777777" w:rsidR="0026300F" w:rsidRDefault="0026300F" w:rsidP="00E32165">
      <w:pPr>
        <w:spacing w:after="0"/>
        <w:jc w:val="both"/>
        <w:rPr>
          <w:rFonts w:ascii="Arial" w:hAnsi="Arial" w:cs="Arial"/>
          <w:sz w:val="24"/>
          <w:szCs w:val="24"/>
        </w:rPr>
      </w:pPr>
    </w:p>
    <w:p w14:paraId="450D8EBD" w14:textId="77777777" w:rsidR="000E5C4D" w:rsidRPr="000E5C4D" w:rsidRDefault="000E5C4D" w:rsidP="000E5C4D">
      <w:pPr>
        <w:spacing w:after="0"/>
        <w:jc w:val="both"/>
        <w:rPr>
          <w:rFonts w:ascii="Arial" w:hAnsi="Arial" w:cs="Arial"/>
          <w:sz w:val="24"/>
          <w:szCs w:val="24"/>
        </w:rPr>
      </w:pPr>
      <w:r w:rsidRPr="000E5C4D">
        <w:rPr>
          <w:rFonts w:ascii="Arial" w:hAnsi="Arial" w:cs="Arial"/>
          <w:sz w:val="24"/>
          <w:szCs w:val="24"/>
        </w:rPr>
        <w:t>Elektroniczny podpis kwalifikowany osoby/osób uprawnionej/</w:t>
      </w:r>
      <w:proofErr w:type="spellStart"/>
      <w:r w:rsidRPr="000E5C4D">
        <w:rPr>
          <w:rFonts w:ascii="Arial" w:hAnsi="Arial" w:cs="Arial"/>
          <w:sz w:val="24"/>
          <w:szCs w:val="24"/>
        </w:rPr>
        <w:t>ych</w:t>
      </w:r>
      <w:proofErr w:type="spellEnd"/>
      <w:r w:rsidRPr="000E5C4D">
        <w:rPr>
          <w:rFonts w:ascii="Arial" w:hAnsi="Arial" w:cs="Arial"/>
          <w:sz w:val="24"/>
          <w:szCs w:val="24"/>
        </w:rPr>
        <w:t xml:space="preserve"> lub upoważnionej/</w:t>
      </w:r>
      <w:proofErr w:type="spellStart"/>
      <w:r w:rsidRPr="000E5C4D">
        <w:rPr>
          <w:rFonts w:ascii="Arial" w:hAnsi="Arial" w:cs="Arial"/>
          <w:sz w:val="24"/>
          <w:szCs w:val="24"/>
        </w:rPr>
        <w:t>ych</w:t>
      </w:r>
      <w:proofErr w:type="spellEnd"/>
      <w:r w:rsidRPr="000E5C4D">
        <w:rPr>
          <w:rFonts w:ascii="Arial" w:hAnsi="Arial" w:cs="Arial"/>
          <w:sz w:val="24"/>
          <w:szCs w:val="24"/>
        </w:rPr>
        <w:t xml:space="preserve"> do składania oświadczeń:  </w:t>
      </w:r>
    </w:p>
    <w:p w14:paraId="290822EC" w14:textId="1350C9FE" w:rsidR="00D10117" w:rsidRPr="00E32165" w:rsidRDefault="000E5C4D" w:rsidP="000E5C4D">
      <w:pPr>
        <w:spacing w:after="0"/>
        <w:jc w:val="both"/>
        <w:rPr>
          <w:rFonts w:ascii="Arial" w:eastAsia="Times New Roman" w:hAnsi="Arial" w:cs="Arial"/>
          <w:b/>
          <w:sz w:val="24"/>
          <w:szCs w:val="24"/>
          <w:lang w:eastAsia="pl-PL"/>
        </w:rPr>
      </w:pPr>
      <w:r w:rsidRPr="000E5C4D">
        <w:rPr>
          <w:rFonts w:ascii="Arial" w:hAnsi="Arial" w:cs="Arial"/>
          <w:sz w:val="24"/>
          <w:szCs w:val="24"/>
        </w:rPr>
        <w:t>……….………………………………………………………………………………………….</w:t>
      </w:r>
    </w:p>
    <w:sectPr w:rsidR="00D10117" w:rsidRPr="00E32165" w:rsidSect="001A1AC6">
      <w:headerReference w:type="default" r:id="rId8"/>
      <w:footerReference w:type="default" r:id="rId9"/>
      <w:pgSz w:w="11906" w:h="16838"/>
      <w:pgMar w:top="1245" w:right="1133"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7418D" w14:textId="77777777" w:rsidR="0070577D" w:rsidRDefault="0070577D" w:rsidP="00F870C6">
      <w:pPr>
        <w:spacing w:after="0" w:line="240" w:lineRule="auto"/>
      </w:pPr>
      <w:r>
        <w:separator/>
      </w:r>
    </w:p>
  </w:endnote>
  <w:endnote w:type="continuationSeparator" w:id="0">
    <w:p w14:paraId="5F59FF93" w14:textId="77777777" w:rsidR="0070577D" w:rsidRDefault="0070577D" w:rsidP="00F87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55EA" w14:textId="06D8EFBB" w:rsidR="00054240" w:rsidRPr="004D7B0B" w:rsidRDefault="004D7B0B" w:rsidP="004D7B0B">
    <w:pPr>
      <w:pStyle w:val="Stopka"/>
      <w:jc w:val="center"/>
    </w:pPr>
    <w:r>
      <w:rPr>
        <w:noProof/>
      </w:rPr>
      <w:drawing>
        <wp:inline distT="0" distB="0" distL="0" distR="0" wp14:anchorId="4B718D02" wp14:editId="736CFF01">
          <wp:extent cx="6300470" cy="502920"/>
          <wp:effectExtent l="0" t="0" r="5080" b="0"/>
          <wp:docPr id="16929287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928765" name=""/>
                  <pic:cNvPicPr/>
                </pic:nvPicPr>
                <pic:blipFill>
                  <a:blip r:embed="rId1"/>
                  <a:stretch>
                    <a:fillRect/>
                  </a:stretch>
                </pic:blipFill>
                <pic:spPr>
                  <a:xfrm>
                    <a:off x="0" y="0"/>
                    <a:ext cx="6300470" cy="5029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17492" w14:textId="77777777" w:rsidR="0070577D" w:rsidRDefault="0070577D" w:rsidP="00F870C6">
      <w:pPr>
        <w:spacing w:after="0" w:line="240" w:lineRule="auto"/>
      </w:pPr>
      <w:r>
        <w:separator/>
      </w:r>
    </w:p>
  </w:footnote>
  <w:footnote w:type="continuationSeparator" w:id="0">
    <w:p w14:paraId="7BD4802A" w14:textId="77777777" w:rsidR="0070577D" w:rsidRDefault="0070577D" w:rsidP="00F870C6">
      <w:pPr>
        <w:spacing w:after="0" w:line="240" w:lineRule="auto"/>
      </w:pPr>
      <w:r>
        <w:continuationSeparator/>
      </w:r>
    </w:p>
  </w:footnote>
  <w:footnote w:id="1">
    <w:p w14:paraId="03CCF5CD" w14:textId="35087B33" w:rsidR="00F849B8" w:rsidRPr="000C2A8A" w:rsidRDefault="00F849B8" w:rsidP="00F849B8">
      <w:pPr>
        <w:pStyle w:val="Tekstprzypisudolnego"/>
        <w:ind w:left="0" w:firstLine="0"/>
        <w:rPr>
          <w:rFonts w:ascii="Arial" w:eastAsia="Times New Roman" w:hAnsi="Arial" w:cs="Arial"/>
          <w:sz w:val="18"/>
          <w:szCs w:val="18"/>
          <w:lang w:val="pl-PL"/>
        </w:rPr>
      </w:pPr>
      <w:r w:rsidRPr="00F849B8">
        <w:rPr>
          <w:rStyle w:val="Odwoanieprzypisudolnego"/>
          <w:rFonts w:ascii="Arial" w:hAnsi="Arial" w:cs="Arial"/>
          <w:sz w:val="18"/>
          <w:szCs w:val="18"/>
        </w:rPr>
        <w:footnoteRef/>
      </w:r>
      <w:r w:rsidRPr="00E83E8F">
        <w:rPr>
          <w:rFonts w:ascii="Arial" w:hAnsi="Arial" w:cs="Arial"/>
          <w:sz w:val="18"/>
          <w:szCs w:val="18"/>
          <w:lang w:val="pl-PL"/>
        </w:rPr>
        <w:t xml:space="preserve"> </w:t>
      </w:r>
      <w:r w:rsidRPr="00F849B8">
        <w:rPr>
          <w:rFonts w:ascii="Arial" w:eastAsia="Times New Roman" w:hAnsi="Arial" w:cs="Arial"/>
          <w:sz w:val="18"/>
          <w:szCs w:val="18"/>
          <w:lang w:val="x-none"/>
        </w:rPr>
        <w:t>Dyrektywa Parlamentu Europejskiego i Rady 2011/92/UE z dnia 13 grudnia 2011 r. w sprawie oceny skutków wywieranych</w:t>
      </w:r>
      <w:r>
        <w:rPr>
          <w:rFonts w:ascii="Arial" w:eastAsia="Times New Roman" w:hAnsi="Arial" w:cs="Arial"/>
          <w:sz w:val="18"/>
          <w:szCs w:val="18"/>
          <w:lang w:val="pl-PL"/>
        </w:rPr>
        <w:t xml:space="preserve"> </w:t>
      </w:r>
      <w:r w:rsidRPr="00F849B8">
        <w:rPr>
          <w:rFonts w:ascii="Arial" w:eastAsia="Times New Roman" w:hAnsi="Arial" w:cs="Arial"/>
          <w:sz w:val="18"/>
          <w:szCs w:val="18"/>
          <w:lang w:val="x-none"/>
        </w:rPr>
        <w:t>przez niektóre przedsięwzięcia publiczne i prywatne na środowisko (Dz. U. UE. L. z 2012 r. Nr 26, str. 1 z późn. zm.)</w:t>
      </w:r>
      <w:r w:rsidR="000C2A8A">
        <w:rPr>
          <w:rFonts w:ascii="Arial" w:eastAsia="Times New Roman" w:hAnsi="Arial" w:cs="Arial"/>
          <w:sz w:val="18"/>
          <w:szCs w:val="18"/>
          <w:lang w:val="pl-PL"/>
        </w:rPr>
        <w:t>.</w:t>
      </w:r>
    </w:p>
    <w:p w14:paraId="0118D2FA" w14:textId="68FE6468" w:rsidR="00F849B8" w:rsidRPr="00F849B8" w:rsidRDefault="00F849B8">
      <w:pPr>
        <w:pStyle w:val="Tekstprzypisudolnego"/>
        <w:rPr>
          <w:lang w:val="pl-PL"/>
        </w:rPr>
      </w:pPr>
    </w:p>
  </w:footnote>
  <w:footnote w:id="2">
    <w:p w14:paraId="235455B6" w14:textId="7294C0AD" w:rsidR="009B53C6" w:rsidRPr="002C3069" w:rsidRDefault="009B53C6" w:rsidP="009B53C6">
      <w:pPr>
        <w:pStyle w:val="Tekstprzypisudolnego"/>
        <w:ind w:left="0" w:firstLine="0"/>
        <w:rPr>
          <w:rFonts w:ascii="Arial" w:hAnsi="Arial" w:cs="Arial"/>
          <w:sz w:val="18"/>
          <w:szCs w:val="18"/>
          <w:lang w:val="pl-PL"/>
        </w:rPr>
      </w:pPr>
      <w:r w:rsidRPr="002C3069">
        <w:rPr>
          <w:rStyle w:val="Odwoanieprzypisudolnego"/>
          <w:rFonts w:ascii="Arial" w:hAnsi="Arial" w:cs="Arial"/>
          <w:sz w:val="18"/>
          <w:szCs w:val="18"/>
        </w:rPr>
        <w:footnoteRef/>
      </w:r>
      <w:r w:rsidRPr="002C3069">
        <w:rPr>
          <w:rFonts w:ascii="Arial" w:hAnsi="Arial" w:cs="Arial"/>
          <w:sz w:val="18"/>
          <w:szCs w:val="18"/>
          <w:lang w:val="pl-PL"/>
        </w:rPr>
        <w:t xml:space="preserve"> </w:t>
      </w:r>
      <w:r w:rsidRPr="002C3069">
        <w:rPr>
          <w:rFonts w:ascii="Arial" w:eastAsia="Times New Roman" w:hAnsi="Arial" w:cs="Arial"/>
          <w:sz w:val="18"/>
          <w:szCs w:val="18"/>
          <w:lang w:val="pl-PL" w:eastAsia="en-US"/>
        </w:rPr>
        <w:t xml:space="preserve">Dotyczy to również projektów obejmujących przedsięwzięcia ujęte wg prawa krajowego jako przedsięwzięcia mogące zawsze znacząco oddziaływać na środowisko.  </w:t>
      </w:r>
    </w:p>
  </w:footnote>
  <w:footnote w:id="3">
    <w:p w14:paraId="72F503D9" w14:textId="55BA53FE" w:rsidR="00F612EB" w:rsidRPr="00D573E6" w:rsidRDefault="00F612EB" w:rsidP="00D573E6">
      <w:pPr>
        <w:pStyle w:val="Tekstprzypisudolnego"/>
        <w:ind w:left="0" w:firstLine="0"/>
        <w:rPr>
          <w:rFonts w:ascii="Arial" w:hAnsi="Arial" w:cs="Arial"/>
          <w:sz w:val="18"/>
          <w:szCs w:val="18"/>
          <w:lang w:val="pl-PL"/>
        </w:rPr>
      </w:pPr>
      <w:r w:rsidRPr="002C3069">
        <w:rPr>
          <w:rStyle w:val="Odwoanieprzypisudolnego"/>
          <w:rFonts w:ascii="Arial" w:hAnsi="Arial" w:cs="Arial"/>
          <w:sz w:val="18"/>
          <w:szCs w:val="18"/>
        </w:rPr>
        <w:footnoteRef/>
      </w:r>
      <w:r w:rsidRPr="002C3069">
        <w:rPr>
          <w:rFonts w:ascii="Arial" w:hAnsi="Arial" w:cs="Arial"/>
          <w:sz w:val="18"/>
          <w:szCs w:val="18"/>
          <w:lang w:val="pl-PL"/>
        </w:rPr>
        <w:t xml:space="preserve"> </w:t>
      </w:r>
      <w:r w:rsidRPr="002C3069">
        <w:rPr>
          <w:rFonts w:ascii="Arial" w:eastAsia="Times New Roman" w:hAnsi="Arial" w:cs="Arial"/>
          <w:sz w:val="18"/>
          <w:szCs w:val="18"/>
          <w:lang w:val="x-none"/>
        </w:rPr>
        <w:t xml:space="preserve">Gdy nietechniczne streszczenie raportu w pełni nie odzwierciedla jego treści np. wskutek wezwania strony do jego uzupełnienia w toku postępowania w sprawie wydania decyzji o środowiskowych uwarunkowaniach realizacji przedsięwzięcia, należy załączyć ostateczną wersję raportu.  </w:t>
      </w:r>
    </w:p>
  </w:footnote>
  <w:footnote w:id="4">
    <w:p w14:paraId="52A1D96F"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Style w:val="Odwoanieprzypisudolnego"/>
          <w:rFonts w:ascii="Arial" w:hAnsi="Arial" w:cs="Arial"/>
          <w:sz w:val="18"/>
          <w:szCs w:val="18"/>
        </w:rPr>
        <w:footnoteRef/>
      </w:r>
      <w:r w:rsidRPr="00D573E6">
        <w:rPr>
          <w:rFonts w:ascii="Arial" w:hAnsi="Arial" w:cs="Arial"/>
          <w:sz w:val="18"/>
          <w:szCs w:val="18"/>
          <w:lang w:val="pl-PL"/>
        </w:rPr>
        <w:t xml:space="preserve"> </w:t>
      </w:r>
      <w:r w:rsidRPr="00D573E6">
        <w:rPr>
          <w:rFonts w:ascii="Arial" w:eastAsia="Times New Roman" w:hAnsi="Arial" w:cs="Arial"/>
          <w:sz w:val="18"/>
          <w:szCs w:val="18"/>
          <w:lang w:val="x-none"/>
        </w:rPr>
        <w:t>W przypadkach gdy procedurę OOŚ zakończono prawnie wiążącą decyzją przed wydaniem zezwolenia na inwestycję w</w:t>
      </w:r>
    </w:p>
    <w:p w14:paraId="261F5CB4"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Fonts w:ascii="Arial" w:eastAsia="Times New Roman" w:hAnsi="Arial" w:cs="Arial"/>
          <w:sz w:val="18"/>
          <w:szCs w:val="18"/>
          <w:lang w:val="x-none"/>
        </w:rPr>
        <w:t>rozumieniu dyrektywy 2011/92/UE, beneficjent załącza do wniosku dokument, podpisany przez osoby uprawnione do jego</w:t>
      </w:r>
    </w:p>
    <w:p w14:paraId="1C343604"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Fonts w:ascii="Arial" w:eastAsia="Times New Roman" w:hAnsi="Arial" w:cs="Arial"/>
          <w:sz w:val="18"/>
          <w:szCs w:val="18"/>
          <w:lang w:val="x-none"/>
        </w:rPr>
        <w:t>reprezentacji, w którym zobowiązuje się do terminowego działania w celu uzyskania ww. zezwolenia na inwestycję oraz do</w:t>
      </w:r>
    </w:p>
    <w:p w14:paraId="5CB972F5" w14:textId="1A08FC04" w:rsidR="00947B3F" w:rsidRPr="00D573E6" w:rsidRDefault="00947B3F" w:rsidP="00D573E6">
      <w:pPr>
        <w:pStyle w:val="Tekstprzypisudolnego"/>
        <w:ind w:left="0" w:firstLine="0"/>
        <w:rPr>
          <w:lang w:val="pl-PL"/>
        </w:rPr>
      </w:pPr>
      <w:r w:rsidRPr="00D573E6">
        <w:rPr>
          <w:rFonts w:ascii="Arial" w:eastAsia="Times New Roman" w:hAnsi="Arial" w:cs="Arial"/>
          <w:sz w:val="18"/>
          <w:szCs w:val="18"/>
          <w:lang w:val="x-none"/>
        </w:rPr>
        <w:t>rozpoczęcia prac dopiero po jego uzyskaniu.</w:t>
      </w:r>
    </w:p>
  </w:footnote>
  <w:footnote w:id="5">
    <w:p w14:paraId="5FBFB749" w14:textId="781C035C" w:rsidR="0074662E" w:rsidRPr="00D573E6" w:rsidRDefault="0074662E" w:rsidP="0074662E">
      <w:pPr>
        <w:pStyle w:val="Tekstprzypisudolnego"/>
        <w:ind w:left="0" w:firstLine="0"/>
        <w:rPr>
          <w:lang w:val="pl-PL"/>
        </w:rPr>
      </w:pPr>
    </w:p>
    <w:p w14:paraId="11A5AFAD" w14:textId="781C035C" w:rsidR="00AB6570" w:rsidRPr="00D573E6" w:rsidRDefault="00AB6570" w:rsidP="00D573E6">
      <w:pPr>
        <w:pStyle w:val="Tekstprzypisudolnego"/>
        <w:ind w:left="0" w:firstLine="0"/>
        <w:rPr>
          <w:lang w:val="pl-PL"/>
        </w:rPr>
      </w:pPr>
      <w:r w:rsidRPr="00D573E6">
        <w:rPr>
          <w:lang w:val="pl-PL"/>
        </w:rPr>
        <w:t xml:space="preserve"> </w:t>
      </w:r>
      <w:r w:rsidRPr="009B53C6">
        <w:rPr>
          <w:rFonts w:ascii="Arial" w:eastAsia="Times New Roman" w:hAnsi="Arial" w:cs="Arial"/>
          <w:sz w:val="18"/>
          <w:szCs w:val="18"/>
          <w:lang w:val="pl-PL" w:eastAsia="en-US"/>
        </w:rPr>
        <w:t xml:space="preserve">Dotyczy to również projektów obejmujących przedsięwzięcia ujęte wg prawa krajowego jako przedsięwzięcia mogące </w:t>
      </w:r>
      <w:r>
        <w:rPr>
          <w:rFonts w:ascii="Arial" w:eastAsia="Times New Roman" w:hAnsi="Arial" w:cs="Arial"/>
          <w:sz w:val="18"/>
          <w:szCs w:val="18"/>
          <w:lang w:val="pl-PL" w:eastAsia="en-US"/>
        </w:rPr>
        <w:t>potencjalnie</w:t>
      </w:r>
      <w:r w:rsidRPr="009B53C6">
        <w:rPr>
          <w:rFonts w:ascii="Arial" w:eastAsia="Times New Roman" w:hAnsi="Arial" w:cs="Arial"/>
          <w:sz w:val="18"/>
          <w:szCs w:val="18"/>
          <w:lang w:val="pl-PL" w:eastAsia="en-US"/>
        </w:rPr>
        <w:t xml:space="preserve"> znacząco oddziaływać na środowisko.  </w:t>
      </w:r>
    </w:p>
  </w:footnote>
  <w:footnote w:id="6">
    <w:p w14:paraId="69CD750A" w14:textId="22A9872B" w:rsidR="0074662E" w:rsidRPr="00D573E6" w:rsidRDefault="0074662E" w:rsidP="00D573E6">
      <w:pPr>
        <w:pStyle w:val="Tekstprzypisudolnego"/>
        <w:ind w:left="0" w:firstLine="0"/>
        <w:rPr>
          <w:lang w:val="pl-PL"/>
        </w:rPr>
      </w:pPr>
      <w:r>
        <w:rPr>
          <w:rStyle w:val="Odwoanieprzypisudolnego"/>
        </w:rPr>
        <w:footnoteRef/>
      </w:r>
      <w:r w:rsidRPr="00D573E6">
        <w:rPr>
          <w:lang w:val="pl-PL"/>
        </w:rPr>
        <w:t xml:space="preserve"> </w:t>
      </w:r>
      <w:r w:rsidRPr="00D573E6">
        <w:rPr>
          <w:rFonts w:ascii="Arial" w:hAnsi="Arial" w:cs="Arial"/>
          <w:sz w:val="18"/>
          <w:szCs w:val="18"/>
          <w:lang w:val="pl-PL"/>
        </w:rPr>
        <w:t>przez „decyzję dotyczącą preselekcji” lub „decyzję „screeningową” należy rozumieć postanowienie o braku konieczności przeprowadzenia oceny oddziaływania na środowisko.</w:t>
      </w:r>
    </w:p>
  </w:footnote>
  <w:footnote w:id="7">
    <w:p w14:paraId="21156690" w14:textId="0A0FFEAA" w:rsidR="00AA20DF" w:rsidRPr="00AA20DF" w:rsidDel="00CC0E2B" w:rsidRDefault="00AA20DF" w:rsidP="00AA20DF">
      <w:pPr>
        <w:pStyle w:val="Tekstprzypisudolnego"/>
        <w:ind w:left="0" w:firstLine="0"/>
        <w:rPr>
          <w:del w:id="0" w:author="Szumacher Marta" w:date="2025-01-17T14:14:00Z" w16du:dateUtc="2025-01-17T13:14:00Z"/>
          <w:rFonts w:ascii="Arial" w:hAnsi="Arial" w:cs="Arial"/>
          <w:sz w:val="18"/>
          <w:szCs w:val="18"/>
          <w:lang w:val="pl-PL"/>
        </w:rPr>
      </w:pPr>
      <w:r w:rsidRPr="00AA20DF">
        <w:rPr>
          <w:rStyle w:val="Odwoanieprzypisudolnego"/>
          <w:rFonts w:ascii="Arial" w:hAnsi="Arial" w:cs="Arial"/>
          <w:sz w:val="18"/>
          <w:szCs w:val="18"/>
        </w:rPr>
        <w:footnoteRef/>
      </w:r>
      <w:r w:rsidRPr="00E83E8F">
        <w:rPr>
          <w:rFonts w:ascii="Arial" w:hAnsi="Arial" w:cs="Arial"/>
          <w:sz w:val="18"/>
          <w:szCs w:val="18"/>
          <w:lang w:val="pl-PL"/>
        </w:rPr>
        <w:t xml:space="preserve"> </w:t>
      </w:r>
      <w:r w:rsidRPr="00AA20DF">
        <w:rPr>
          <w:rFonts w:ascii="Arial" w:eastAsia="Times New Roman" w:hAnsi="Arial" w:cs="Arial"/>
          <w:sz w:val="18"/>
          <w:szCs w:val="18"/>
          <w:lang w:val="pl-PL" w:eastAsia="en-US"/>
        </w:rPr>
        <w:t>Dyrektywa 2000/60/WE Parlamentu Europejskiego i Rady z dnia 23 października 2000 r. ustanawiająca ramy wspólnotowego działania w dziedzinie polityki wodnej (Dz.U. L 327 z 22.12.2000, s. 1).</w:t>
      </w:r>
    </w:p>
  </w:footnote>
  <w:footnote w:id="8">
    <w:p w14:paraId="1A7A036A" w14:textId="4D74E03B" w:rsidR="00AD18AA" w:rsidRPr="00AD18AA" w:rsidRDefault="00AD18AA" w:rsidP="00AD18AA">
      <w:pPr>
        <w:pStyle w:val="Tekstprzypisudolnego"/>
        <w:ind w:left="0" w:firstLine="0"/>
        <w:rPr>
          <w:lang w:val="pl-PL"/>
        </w:rPr>
      </w:pPr>
      <w:r>
        <w:rPr>
          <w:rStyle w:val="Odwoanieprzypisudolnego"/>
        </w:rPr>
        <w:footnoteRef/>
      </w:r>
      <w:r w:rsidRPr="00E83E8F">
        <w:rPr>
          <w:lang w:val="pl-PL"/>
        </w:rPr>
        <w:t xml:space="preserve"> </w:t>
      </w:r>
      <w:r w:rsidRPr="00AD18AA">
        <w:rPr>
          <w:rFonts w:ascii="Arial" w:eastAsia="Times New Roman" w:hAnsi="Arial" w:cs="Arial"/>
          <w:sz w:val="18"/>
          <w:szCs w:val="18"/>
          <w:lang w:val="pl-PL" w:eastAsia="en-US"/>
        </w:rPr>
        <w:t>Dyrektywa Parlamentu Europejskiego i Rady 2008/98/WE z dnia 19 listopada 2008 r. w sprawie odpadów oraz uchylająca niektóre dyrektywy (s. 3).</w:t>
      </w:r>
    </w:p>
  </w:footnote>
  <w:footnote w:id="9">
    <w:p w14:paraId="5717322D" w14:textId="6EAE0BCE" w:rsidR="00B22732" w:rsidRPr="00B22732" w:rsidRDefault="00B22732" w:rsidP="00B22732">
      <w:pPr>
        <w:pStyle w:val="Tekstprzypisudolnego"/>
        <w:rPr>
          <w:lang w:val="pl-PL"/>
        </w:rPr>
      </w:pPr>
      <w:r w:rsidRPr="00B22732">
        <w:rPr>
          <w:rStyle w:val="Odwoanieprzypisudolnego"/>
          <w:rFonts w:ascii="Arial" w:hAnsi="Arial" w:cs="Arial"/>
          <w:sz w:val="18"/>
          <w:szCs w:val="18"/>
        </w:rPr>
        <w:footnoteRef/>
      </w:r>
      <w:r w:rsidRPr="00E83E8F">
        <w:rPr>
          <w:rFonts w:ascii="Arial" w:hAnsi="Arial" w:cs="Arial"/>
          <w:sz w:val="18"/>
          <w:szCs w:val="18"/>
          <w:lang w:val="pl-PL"/>
        </w:rPr>
        <w:t xml:space="preserve"> </w:t>
      </w:r>
      <w:r w:rsidR="0026300F">
        <w:rPr>
          <w:rFonts w:ascii="Arial" w:hAnsi="Arial" w:cs="Arial"/>
          <w:sz w:val="18"/>
          <w:szCs w:val="18"/>
          <w:lang w:val="pl-PL"/>
        </w:rPr>
        <w:t>W przypadku</w:t>
      </w:r>
      <w:r w:rsidRPr="00B22732">
        <w:rPr>
          <w:rFonts w:ascii="Arial" w:hAnsi="Arial" w:cs="Arial"/>
          <w:sz w:val="18"/>
          <w:szCs w:val="18"/>
          <w:lang w:val="pl-PL"/>
        </w:rPr>
        <w:t xml:space="preserve"> </w:t>
      </w:r>
      <w:r w:rsidRPr="0026300F">
        <w:rPr>
          <w:rFonts w:ascii="Arial" w:hAnsi="Arial" w:cs="Arial"/>
          <w:i/>
          <w:iCs/>
          <w:sz w:val="18"/>
          <w:szCs w:val="18"/>
          <w:lang w:val="pl-PL"/>
        </w:rPr>
        <w:t>nie dotyczy</w:t>
      </w:r>
      <w:r w:rsidRPr="00B22732">
        <w:rPr>
          <w:rFonts w:ascii="Arial" w:hAnsi="Arial" w:cs="Arial"/>
          <w:sz w:val="18"/>
          <w:szCs w:val="18"/>
          <w:lang w:val="pl-PL"/>
        </w:rPr>
        <w:t>, należy zaznaczyć pole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6F148" w14:textId="3AD799D4" w:rsidR="00EA07D5" w:rsidRDefault="00EA07D5" w:rsidP="00EA07D5">
    <w:pPr>
      <w:pStyle w:val="Nagwek"/>
      <w:rPr>
        <w:rFonts w:ascii="Arial" w:hAnsi="Arial" w:cs="Arial"/>
        <w:sz w:val="20"/>
        <w:szCs w:val="20"/>
      </w:rPr>
    </w:pPr>
    <w:r>
      <w:rPr>
        <w:rFonts w:ascii="Arial" w:hAnsi="Arial" w:cs="Arial"/>
        <w:sz w:val="20"/>
        <w:szCs w:val="20"/>
      </w:rPr>
      <w:t>Załącznik nr 1</w:t>
    </w:r>
    <w:r w:rsidR="0095187F">
      <w:rPr>
        <w:rFonts w:ascii="Arial" w:hAnsi="Arial" w:cs="Arial"/>
        <w:sz w:val="20"/>
        <w:szCs w:val="20"/>
      </w:rPr>
      <w:t>4</w:t>
    </w:r>
    <w:r>
      <w:rPr>
        <w:rFonts w:ascii="Arial" w:hAnsi="Arial" w:cs="Arial"/>
        <w:sz w:val="20"/>
        <w:szCs w:val="20"/>
      </w:rPr>
      <w:t>.1 do wniosku o dofinansowanie</w:t>
    </w:r>
  </w:p>
  <w:p w14:paraId="0E9A0F65" w14:textId="06DF412D" w:rsidR="004F24B3" w:rsidRDefault="004F24B3" w:rsidP="008926AC">
    <w:pPr>
      <w:pStyle w:val="Nagwek"/>
      <w:spacing w:after="20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F654A72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FA24C2"/>
    <w:multiLevelType w:val="hybridMultilevel"/>
    <w:tmpl w:val="C8E696E6"/>
    <w:lvl w:ilvl="0" w:tplc="8F344758">
      <w:start w:val="1"/>
      <w:numFmt w:val="decimal"/>
      <w:suff w:val="space"/>
      <w:lvlText w:val="A.%1."/>
      <w:lvlJc w:val="left"/>
      <w:pPr>
        <w:ind w:left="502" w:hanging="360"/>
      </w:pPr>
      <w:rPr>
        <w:rFonts w:hint="default"/>
        <w:color w:val="auto"/>
        <w:sz w:val="28"/>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A3677B2"/>
    <w:multiLevelType w:val="hybridMultilevel"/>
    <w:tmpl w:val="4FEC7B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FE5E51"/>
    <w:multiLevelType w:val="hybridMultilevel"/>
    <w:tmpl w:val="C51409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026937"/>
    <w:multiLevelType w:val="hybridMultilevel"/>
    <w:tmpl w:val="6DAE1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6BA57BE"/>
    <w:multiLevelType w:val="hybridMultilevel"/>
    <w:tmpl w:val="C90C8484"/>
    <w:lvl w:ilvl="0" w:tplc="04150011">
      <w:start w:val="1"/>
      <w:numFmt w:val="decimal"/>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0A491A"/>
    <w:multiLevelType w:val="hybridMultilevel"/>
    <w:tmpl w:val="66A6714E"/>
    <w:lvl w:ilvl="0" w:tplc="98D489E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6662C5E"/>
    <w:multiLevelType w:val="hybridMultilevel"/>
    <w:tmpl w:val="B3C87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AC5B22"/>
    <w:multiLevelType w:val="hybridMultilevel"/>
    <w:tmpl w:val="BE10FB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9106B92"/>
    <w:multiLevelType w:val="hybridMultilevel"/>
    <w:tmpl w:val="2012B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E53749"/>
    <w:multiLevelType w:val="hybridMultilevel"/>
    <w:tmpl w:val="729A0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F773E43"/>
    <w:multiLevelType w:val="hybridMultilevel"/>
    <w:tmpl w:val="875AF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FCE5EF0"/>
    <w:multiLevelType w:val="hybridMultilevel"/>
    <w:tmpl w:val="044887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78F29E2"/>
    <w:multiLevelType w:val="hybridMultilevel"/>
    <w:tmpl w:val="D6949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147C3D"/>
    <w:multiLevelType w:val="hybridMultilevel"/>
    <w:tmpl w:val="F4A4CE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00567710">
    <w:abstractNumId w:val="1"/>
  </w:num>
  <w:num w:numId="2" w16cid:durableId="801968604">
    <w:abstractNumId w:val="0"/>
  </w:num>
  <w:num w:numId="3" w16cid:durableId="1595244106">
    <w:abstractNumId w:val="18"/>
  </w:num>
  <w:num w:numId="4" w16cid:durableId="2053653342">
    <w:abstractNumId w:val="14"/>
  </w:num>
  <w:num w:numId="5" w16cid:durableId="469589282">
    <w:abstractNumId w:val="11"/>
  </w:num>
  <w:num w:numId="6" w16cid:durableId="1932616953">
    <w:abstractNumId w:val="4"/>
  </w:num>
  <w:num w:numId="7" w16cid:durableId="901717003">
    <w:abstractNumId w:val="5"/>
  </w:num>
  <w:num w:numId="8" w16cid:durableId="1845238371">
    <w:abstractNumId w:val="17"/>
  </w:num>
  <w:num w:numId="9" w16cid:durableId="678310203">
    <w:abstractNumId w:val="12"/>
  </w:num>
  <w:num w:numId="10" w16cid:durableId="606889440">
    <w:abstractNumId w:val="7"/>
  </w:num>
  <w:num w:numId="11" w16cid:durableId="1792356425">
    <w:abstractNumId w:val="13"/>
  </w:num>
  <w:num w:numId="12" w16cid:durableId="185103634">
    <w:abstractNumId w:val="10"/>
  </w:num>
  <w:num w:numId="13" w16cid:durableId="1556693826">
    <w:abstractNumId w:val="2"/>
  </w:num>
  <w:num w:numId="14" w16cid:durableId="2126806909">
    <w:abstractNumId w:val="16"/>
  </w:num>
  <w:num w:numId="15" w16cid:durableId="711731352">
    <w:abstractNumId w:val="6"/>
  </w:num>
  <w:num w:numId="16" w16cid:durableId="3174214">
    <w:abstractNumId w:val="3"/>
  </w:num>
  <w:num w:numId="17" w16cid:durableId="1022047527">
    <w:abstractNumId w:val="15"/>
  </w:num>
  <w:num w:numId="18" w16cid:durableId="453137327">
    <w:abstractNumId w:val="9"/>
  </w:num>
  <w:num w:numId="19" w16cid:durableId="65030073">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zumacher Marta">
    <w15:presenceInfo w15:providerId="AD" w15:userId="S-1-5-21-1871256238-1184215134-557001197-24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C"/>
    <w:rsid w:val="0000537B"/>
    <w:rsid w:val="00005994"/>
    <w:rsid w:val="0001799E"/>
    <w:rsid w:val="00020ACC"/>
    <w:rsid w:val="000211A7"/>
    <w:rsid w:val="00026A75"/>
    <w:rsid w:val="00027792"/>
    <w:rsid w:val="0003372C"/>
    <w:rsid w:val="00035933"/>
    <w:rsid w:val="00037C03"/>
    <w:rsid w:val="000416A8"/>
    <w:rsid w:val="0004547E"/>
    <w:rsid w:val="00046F17"/>
    <w:rsid w:val="00050F5B"/>
    <w:rsid w:val="00051B66"/>
    <w:rsid w:val="00052ACA"/>
    <w:rsid w:val="00054240"/>
    <w:rsid w:val="00056480"/>
    <w:rsid w:val="0006196B"/>
    <w:rsid w:val="000656DF"/>
    <w:rsid w:val="0006585C"/>
    <w:rsid w:val="00067031"/>
    <w:rsid w:val="000674C2"/>
    <w:rsid w:val="0007505A"/>
    <w:rsid w:val="00076746"/>
    <w:rsid w:val="00076DD1"/>
    <w:rsid w:val="00083247"/>
    <w:rsid w:val="00085860"/>
    <w:rsid w:val="00090574"/>
    <w:rsid w:val="00091B44"/>
    <w:rsid w:val="000A0290"/>
    <w:rsid w:val="000A1E74"/>
    <w:rsid w:val="000A24AA"/>
    <w:rsid w:val="000A4B40"/>
    <w:rsid w:val="000A59EA"/>
    <w:rsid w:val="000B0B81"/>
    <w:rsid w:val="000B2F78"/>
    <w:rsid w:val="000B6887"/>
    <w:rsid w:val="000C2A8A"/>
    <w:rsid w:val="000D0DC0"/>
    <w:rsid w:val="000D153C"/>
    <w:rsid w:val="000D28F2"/>
    <w:rsid w:val="000E1E8C"/>
    <w:rsid w:val="000E54D9"/>
    <w:rsid w:val="000E5C4D"/>
    <w:rsid w:val="000E773D"/>
    <w:rsid w:val="000F2CD3"/>
    <w:rsid w:val="000F4B8E"/>
    <w:rsid w:val="00105F36"/>
    <w:rsid w:val="00111D17"/>
    <w:rsid w:val="00115488"/>
    <w:rsid w:val="00125F63"/>
    <w:rsid w:val="0013154A"/>
    <w:rsid w:val="00131A00"/>
    <w:rsid w:val="0013435E"/>
    <w:rsid w:val="00135CE6"/>
    <w:rsid w:val="00137437"/>
    <w:rsid w:val="0014117C"/>
    <w:rsid w:val="00153C2B"/>
    <w:rsid w:val="00162906"/>
    <w:rsid w:val="0016358E"/>
    <w:rsid w:val="00165AFA"/>
    <w:rsid w:val="0016701C"/>
    <w:rsid w:val="0016785A"/>
    <w:rsid w:val="001810CF"/>
    <w:rsid w:val="001812A9"/>
    <w:rsid w:val="00183CCF"/>
    <w:rsid w:val="001A0A4B"/>
    <w:rsid w:val="001A1AC6"/>
    <w:rsid w:val="001A1E5F"/>
    <w:rsid w:val="001A1E96"/>
    <w:rsid w:val="001A3DE5"/>
    <w:rsid w:val="001A3F99"/>
    <w:rsid w:val="001A463A"/>
    <w:rsid w:val="001A7670"/>
    <w:rsid w:val="001B0F67"/>
    <w:rsid w:val="001B2990"/>
    <w:rsid w:val="001C18D3"/>
    <w:rsid w:val="001C260F"/>
    <w:rsid w:val="001C5BCC"/>
    <w:rsid w:val="001D34A3"/>
    <w:rsid w:val="001D3B87"/>
    <w:rsid w:val="001E1D10"/>
    <w:rsid w:val="001E3BC8"/>
    <w:rsid w:val="001E6D0A"/>
    <w:rsid w:val="001F06B7"/>
    <w:rsid w:val="001F08B4"/>
    <w:rsid w:val="001F4011"/>
    <w:rsid w:val="001F5FC1"/>
    <w:rsid w:val="001F6B09"/>
    <w:rsid w:val="002005BA"/>
    <w:rsid w:val="00202228"/>
    <w:rsid w:val="002069CD"/>
    <w:rsid w:val="00207C9B"/>
    <w:rsid w:val="002103D2"/>
    <w:rsid w:val="00211701"/>
    <w:rsid w:val="00214A94"/>
    <w:rsid w:val="00216B46"/>
    <w:rsid w:val="00217855"/>
    <w:rsid w:val="0022255A"/>
    <w:rsid w:val="00223654"/>
    <w:rsid w:val="00223EFB"/>
    <w:rsid w:val="00225B6D"/>
    <w:rsid w:val="00232931"/>
    <w:rsid w:val="00232F9E"/>
    <w:rsid w:val="00233549"/>
    <w:rsid w:val="00241815"/>
    <w:rsid w:val="00243273"/>
    <w:rsid w:val="00247147"/>
    <w:rsid w:val="002477E8"/>
    <w:rsid w:val="002523CE"/>
    <w:rsid w:val="00254602"/>
    <w:rsid w:val="0025778C"/>
    <w:rsid w:val="0026300F"/>
    <w:rsid w:val="00263913"/>
    <w:rsid w:val="00266B38"/>
    <w:rsid w:val="00271BA3"/>
    <w:rsid w:val="0027622D"/>
    <w:rsid w:val="00280221"/>
    <w:rsid w:val="00280E74"/>
    <w:rsid w:val="00284154"/>
    <w:rsid w:val="00286299"/>
    <w:rsid w:val="002874CF"/>
    <w:rsid w:val="002878C4"/>
    <w:rsid w:val="0029123F"/>
    <w:rsid w:val="00294745"/>
    <w:rsid w:val="00297DA6"/>
    <w:rsid w:val="002A1B32"/>
    <w:rsid w:val="002A7574"/>
    <w:rsid w:val="002B3888"/>
    <w:rsid w:val="002B533D"/>
    <w:rsid w:val="002B6C00"/>
    <w:rsid w:val="002B7941"/>
    <w:rsid w:val="002C002F"/>
    <w:rsid w:val="002C024B"/>
    <w:rsid w:val="002C3069"/>
    <w:rsid w:val="002C6E9C"/>
    <w:rsid w:val="002D3DCA"/>
    <w:rsid w:val="002E2BFC"/>
    <w:rsid w:val="002E334C"/>
    <w:rsid w:val="002E5CAB"/>
    <w:rsid w:val="002E79D3"/>
    <w:rsid w:val="002F36CF"/>
    <w:rsid w:val="002F6C92"/>
    <w:rsid w:val="00307299"/>
    <w:rsid w:val="00311A13"/>
    <w:rsid w:val="00315872"/>
    <w:rsid w:val="003247A5"/>
    <w:rsid w:val="00332922"/>
    <w:rsid w:val="003347B1"/>
    <w:rsid w:val="0033526C"/>
    <w:rsid w:val="00340A5A"/>
    <w:rsid w:val="00346637"/>
    <w:rsid w:val="00346DC3"/>
    <w:rsid w:val="00350DB3"/>
    <w:rsid w:val="00352184"/>
    <w:rsid w:val="003536FE"/>
    <w:rsid w:val="00360CB6"/>
    <w:rsid w:val="00363C23"/>
    <w:rsid w:val="00364457"/>
    <w:rsid w:val="00366D57"/>
    <w:rsid w:val="0037466E"/>
    <w:rsid w:val="003749D0"/>
    <w:rsid w:val="00375EB8"/>
    <w:rsid w:val="00377C27"/>
    <w:rsid w:val="00383595"/>
    <w:rsid w:val="003836E8"/>
    <w:rsid w:val="003841F5"/>
    <w:rsid w:val="00393557"/>
    <w:rsid w:val="00393EBF"/>
    <w:rsid w:val="00393F26"/>
    <w:rsid w:val="003941C6"/>
    <w:rsid w:val="00394AF6"/>
    <w:rsid w:val="00395B7D"/>
    <w:rsid w:val="00397404"/>
    <w:rsid w:val="003A0985"/>
    <w:rsid w:val="003A1A7E"/>
    <w:rsid w:val="003A2C30"/>
    <w:rsid w:val="003B0C41"/>
    <w:rsid w:val="003B2E83"/>
    <w:rsid w:val="003B4D19"/>
    <w:rsid w:val="003B5409"/>
    <w:rsid w:val="003B5A16"/>
    <w:rsid w:val="003B6F9C"/>
    <w:rsid w:val="003B701B"/>
    <w:rsid w:val="003B78E6"/>
    <w:rsid w:val="003C1637"/>
    <w:rsid w:val="003C3C2C"/>
    <w:rsid w:val="003C40EF"/>
    <w:rsid w:val="003C5353"/>
    <w:rsid w:val="003C6DF3"/>
    <w:rsid w:val="003D208D"/>
    <w:rsid w:val="003D7FA8"/>
    <w:rsid w:val="003E04EE"/>
    <w:rsid w:val="003E3660"/>
    <w:rsid w:val="003F2F23"/>
    <w:rsid w:val="003F3897"/>
    <w:rsid w:val="00402557"/>
    <w:rsid w:val="00404E64"/>
    <w:rsid w:val="00410600"/>
    <w:rsid w:val="004119B0"/>
    <w:rsid w:val="00412801"/>
    <w:rsid w:val="0041492C"/>
    <w:rsid w:val="00420280"/>
    <w:rsid w:val="004202C7"/>
    <w:rsid w:val="00420675"/>
    <w:rsid w:val="00421C20"/>
    <w:rsid w:val="00422823"/>
    <w:rsid w:val="00423979"/>
    <w:rsid w:val="00424087"/>
    <w:rsid w:val="00426775"/>
    <w:rsid w:val="00427F73"/>
    <w:rsid w:val="0043199E"/>
    <w:rsid w:val="00432269"/>
    <w:rsid w:val="00434080"/>
    <w:rsid w:val="00436F43"/>
    <w:rsid w:val="00436FED"/>
    <w:rsid w:val="00440572"/>
    <w:rsid w:val="00440A35"/>
    <w:rsid w:val="00445AEA"/>
    <w:rsid w:val="00451562"/>
    <w:rsid w:val="00454D3C"/>
    <w:rsid w:val="00456267"/>
    <w:rsid w:val="00460C86"/>
    <w:rsid w:val="00462DA2"/>
    <w:rsid w:val="0046317C"/>
    <w:rsid w:val="00464A94"/>
    <w:rsid w:val="00464C34"/>
    <w:rsid w:val="00467AB5"/>
    <w:rsid w:val="00472841"/>
    <w:rsid w:val="0047508B"/>
    <w:rsid w:val="00477164"/>
    <w:rsid w:val="00477908"/>
    <w:rsid w:val="004809EA"/>
    <w:rsid w:val="00480E06"/>
    <w:rsid w:val="004813EE"/>
    <w:rsid w:val="004842FB"/>
    <w:rsid w:val="00484552"/>
    <w:rsid w:val="0048755E"/>
    <w:rsid w:val="00492411"/>
    <w:rsid w:val="004940F7"/>
    <w:rsid w:val="0049603B"/>
    <w:rsid w:val="004B02A9"/>
    <w:rsid w:val="004B3DF0"/>
    <w:rsid w:val="004B661F"/>
    <w:rsid w:val="004B6DD7"/>
    <w:rsid w:val="004C01EC"/>
    <w:rsid w:val="004C66D6"/>
    <w:rsid w:val="004D6929"/>
    <w:rsid w:val="004D7B0B"/>
    <w:rsid w:val="004E6E98"/>
    <w:rsid w:val="004F12E1"/>
    <w:rsid w:val="004F24B3"/>
    <w:rsid w:val="004F3ED2"/>
    <w:rsid w:val="004F5493"/>
    <w:rsid w:val="004F57F6"/>
    <w:rsid w:val="00502DC6"/>
    <w:rsid w:val="005111A6"/>
    <w:rsid w:val="00513198"/>
    <w:rsid w:val="00513FF7"/>
    <w:rsid w:val="00514194"/>
    <w:rsid w:val="005159ED"/>
    <w:rsid w:val="0051751C"/>
    <w:rsid w:val="005178DE"/>
    <w:rsid w:val="00522A70"/>
    <w:rsid w:val="00523196"/>
    <w:rsid w:val="00524693"/>
    <w:rsid w:val="005323D2"/>
    <w:rsid w:val="00546082"/>
    <w:rsid w:val="00546427"/>
    <w:rsid w:val="00546DF1"/>
    <w:rsid w:val="00550B44"/>
    <w:rsid w:val="005516B0"/>
    <w:rsid w:val="0055270D"/>
    <w:rsid w:val="005559AD"/>
    <w:rsid w:val="00557141"/>
    <w:rsid w:val="00562136"/>
    <w:rsid w:val="00565857"/>
    <w:rsid w:val="0057235A"/>
    <w:rsid w:val="00574243"/>
    <w:rsid w:val="00580C7F"/>
    <w:rsid w:val="005827D6"/>
    <w:rsid w:val="00584A15"/>
    <w:rsid w:val="00590E9E"/>
    <w:rsid w:val="00597173"/>
    <w:rsid w:val="005A2A8A"/>
    <w:rsid w:val="005A2DCA"/>
    <w:rsid w:val="005A320B"/>
    <w:rsid w:val="005A7355"/>
    <w:rsid w:val="005C2019"/>
    <w:rsid w:val="005D0005"/>
    <w:rsid w:val="005D4067"/>
    <w:rsid w:val="005D433D"/>
    <w:rsid w:val="005E1626"/>
    <w:rsid w:val="005E33CD"/>
    <w:rsid w:val="005E41F1"/>
    <w:rsid w:val="005E7C26"/>
    <w:rsid w:val="005F08C6"/>
    <w:rsid w:val="005F15A5"/>
    <w:rsid w:val="005F2F1F"/>
    <w:rsid w:val="005F6E30"/>
    <w:rsid w:val="006007F0"/>
    <w:rsid w:val="00601402"/>
    <w:rsid w:val="00601EFF"/>
    <w:rsid w:val="006033A3"/>
    <w:rsid w:val="00607D65"/>
    <w:rsid w:val="00613EE4"/>
    <w:rsid w:val="00614933"/>
    <w:rsid w:val="00615181"/>
    <w:rsid w:val="00616F8F"/>
    <w:rsid w:val="006219DF"/>
    <w:rsid w:val="00622259"/>
    <w:rsid w:val="00625384"/>
    <w:rsid w:val="00625EE3"/>
    <w:rsid w:val="00626DF7"/>
    <w:rsid w:val="00627094"/>
    <w:rsid w:val="00627F5B"/>
    <w:rsid w:val="00635CE4"/>
    <w:rsid w:val="00636950"/>
    <w:rsid w:val="006440BE"/>
    <w:rsid w:val="00655D14"/>
    <w:rsid w:val="006609A4"/>
    <w:rsid w:val="00660BA0"/>
    <w:rsid w:val="006632E7"/>
    <w:rsid w:val="00663764"/>
    <w:rsid w:val="00664120"/>
    <w:rsid w:val="00670BA1"/>
    <w:rsid w:val="0067451B"/>
    <w:rsid w:val="00674C2A"/>
    <w:rsid w:val="00677C2D"/>
    <w:rsid w:val="006851A6"/>
    <w:rsid w:val="006865D7"/>
    <w:rsid w:val="0069002D"/>
    <w:rsid w:val="0069090D"/>
    <w:rsid w:val="00690CB4"/>
    <w:rsid w:val="00693899"/>
    <w:rsid w:val="006A15DC"/>
    <w:rsid w:val="006A2712"/>
    <w:rsid w:val="006A3FBE"/>
    <w:rsid w:val="006A508B"/>
    <w:rsid w:val="006B4236"/>
    <w:rsid w:val="006C3972"/>
    <w:rsid w:val="006C787F"/>
    <w:rsid w:val="006D160A"/>
    <w:rsid w:val="006D5614"/>
    <w:rsid w:val="006D5C9D"/>
    <w:rsid w:val="006F00AD"/>
    <w:rsid w:val="006F4E86"/>
    <w:rsid w:val="00701BB3"/>
    <w:rsid w:val="007033B5"/>
    <w:rsid w:val="0070375D"/>
    <w:rsid w:val="0070577D"/>
    <w:rsid w:val="00710A20"/>
    <w:rsid w:val="0072050C"/>
    <w:rsid w:val="0072128D"/>
    <w:rsid w:val="00721E2D"/>
    <w:rsid w:val="00722110"/>
    <w:rsid w:val="0072377C"/>
    <w:rsid w:val="00731F05"/>
    <w:rsid w:val="00737648"/>
    <w:rsid w:val="007407AF"/>
    <w:rsid w:val="00742372"/>
    <w:rsid w:val="007463E9"/>
    <w:rsid w:val="0074662E"/>
    <w:rsid w:val="007469F2"/>
    <w:rsid w:val="00750237"/>
    <w:rsid w:val="00751F35"/>
    <w:rsid w:val="0075613E"/>
    <w:rsid w:val="00761B85"/>
    <w:rsid w:val="00762595"/>
    <w:rsid w:val="00783B87"/>
    <w:rsid w:val="00787454"/>
    <w:rsid w:val="00787458"/>
    <w:rsid w:val="0078771B"/>
    <w:rsid w:val="0079425D"/>
    <w:rsid w:val="007948F4"/>
    <w:rsid w:val="007A0F80"/>
    <w:rsid w:val="007A3EA8"/>
    <w:rsid w:val="007A43F6"/>
    <w:rsid w:val="007A47A3"/>
    <w:rsid w:val="007B1A2B"/>
    <w:rsid w:val="007B38AD"/>
    <w:rsid w:val="007C172D"/>
    <w:rsid w:val="007D3050"/>
    <w:rsid w:val="007D5163"/>
    <w:rsid w:val="007D5D16"/>
    <w:rsid w:val="007D63D7"/>
    <w:rsid w:val="007F0765"/>
    <w:rsid w:val="007F3C45"/>
    <w:rsid w:val="007F569D"/>
    <w:rsid w:val="007F7543"/>
    <w:rsid w:val="00801D38"/>
    <w:rsid w:val="0080271D"/>
    <w:rsid w:val="00802A1E"/>
    <w:rsid w:val="0080305F"/>
    <w:rsid w:val="00803E25"/>
    <w:rsid w:val="00807FB3"/>
    <w:rsid w:val="00810C9A"/>
    <w:rsid w:val="00820F37"/>
    <w:rsid w:val="00851FD6"/>
    <w:rsid w:val="008630BA"/>
    <w:rsid w:val="00863497"/>
    <w:rsid w:val="00864988"/>
    <w:rsid w:val="00872DD1"/>
    <w:rsid w:val="008767EB"/>
    <w:rsid w:val="008820F2"/>
    <w:rsid w:val="00883DAA"/>
    <w:rsid w:val="008926AC"/>
    <w:rsid w:val="008A281F"/>
    <w:rsid w:val="008A56AE"/>
    <w:rsid w:val="008A663D"/>
    <w:rsid w:val="008B343A"/>
    <w:rsid w:val="008B4A68"/>
    <w:rsid w:val="008C1CD3"/>
    <w:rsid w:val="008C258A"/>
    <w:rsid w:val="008C2B8B"/>
    <w:rsid w:val="008C2C7D"/>
    <w:rsid w:val="008C4504"/>
    <w:rsid w:val="008D464F"/>
    <w:rsid w:val="008D4919"/>
    <w:rsid w:val="008D5E37"/>
    <w:rsid w:val="008E1C18"/>
    <w:rsid w:val="008E523F"/>
    <w:rsid w:val="008E7B4C"/>
    <w:rsid w:val="008E7E67"/>
    <w:rsid w:val="008F29CC"/>
    <w:rsid w:val="008F2DAC"/>
    <w:rsid w:val="00901EC6"/>
    <w:rsid w:val="00903E01"/>
    <w:rsid w:val="00903E76"/>
    <w:rsid w:val="00906142"/>
    <w:rsid w:val="00911CDE"/>
    <w:rsid w:val="009149EC"/>
    <w:rsid w:val="0092032F"/>
    <w:rsid w:val="009255FB"/>
    <w:rsid w:val="00925AA6"/>
    <w:rsid w:val="0093158D"/>
    <w:rsid w:val="00937DA3"/>
    <w:rsid w:val="009416C7"/>
    <w:rsid w:val="009418E0"/>
    <w:rsid w:val="00945C55"/>
    <w:rsid w:val="009479DC"/>
    <w:rsid w:val="00947B3F"/>
    <w:rsid w:val="0095187F"/>
    <w:rsid w:val="00952C2B"/>
    <w:rsid w:val="00953120"/>
    <w:rsid w:val="00956928"/>
    <w:rsid w:val="00960A12"/>
    <w:rsid w:val="0096396E"/>
    <w:rsid w:val="009653AA"/>
    <w:rsid w:val="009826BA"/>
    <w:rsid w:val="00984E8D"/>
    <w:rsid w:val="00987CA1"/>
    <w:rsid w:val="009920C0"/>
    <w:rsid w:val="009942B8"/>
    <w:rsid w:val="0099648A"/>
    <w:rsid w:val="009A7AF0"/>
    <w:rsid w:val="009A7F28"/>
    <w:rsid w:val="009B044C"/>
    <w:rsid w:val="009B0A08"/>
    <w:rsid w:val="009B1C0D"/>
    <w:rsid w:val="009B53C6"/>
    <w:rsid w:val="009B5D86"/>
    <w:rsid w:val="009C0EBC"/>
    <w:rsid w:val="009D6018"/>
    <w:rsid w:val="009D7B9D"/>
    <w:rsid w:val="009E0457"/>
    <w:rsid w:val="009E0C2E"/>
    <w:rsid w:val="009E26E2"/>
    <w:rsid w:val="009E47A4"/>
    <w:rsid w:val="009E5013"/>
    <w:rsid w:val="009E5429"/>
    <w:rsid w:val="009F1771"/>
    <w:rsid w:val="00A01D2B"/>
    <w:rsid w:val="00A15274"/>
    <w:rsid w:val="00A15A69"/>
    <w:rsid w:val="00A173C9"/>
    <w:rsid w:val="00A22514"/>
    <w:rsid w:val="00A231D7"/>
    <w:rsid w:val="00A23FE7"/>
    <w:rsid w:val="00A24408"/>
    <w:rsid w:val="00A24D69"/>
    <w:rsid w:val="00A36056"/>
    <w:rsid w:val="00A37327"/>
    <w:rsid w:val="00A400B4"/>
    <w:rsid w:val="00A4369B"/>
    <w:rsid w:val="00A44586"/>
    <w:rsid w:val="00A45991"/>
    <w:rsid w:val="00A47987"/>
    <w:rsid w:val="00A54114"/>
    <w:rsid w:val="00A55766"/>
    <w:rsid w:val="00A56CFD"/>
    <w:rsid w:val="00A64E99"/>
    <w:rsid w:val="00A710D5"/>
    <w:rsid w:val="00A72A6F"/>
    <w:rsid w:val="00A736C5"/>
    <w:rsid w:val="00A74B6D"/>
    <w:rsid w:val="00A74F56"/>
    <w:rsid w:val="00A81709"/>
    <w:rsid w:val="00A83CE0"/>
    <w:rsid w:val="00A84062"/>
    <w:rsid w:val="00A846CE"/>
    <w:rsid w:val="00A9112B"/>
    <w:rsid w:val="00A956F6"/>
    <w:rsid w:val="00A95A23"/>
    <w:rsid w:val="00AA20DF"/>
    <w:rsid w:val="00AA32B5"/>
    <w:rsid w:val="00AB2BB9"/>
    <w:rsid w:val="00AB328A"/>
    <w:rsid w:val="00AB5EA4"/>
    <w:rsid w:val="00AB6570"/>
    <w:rsid w:val="00AB72EE"/>
    <w:rsid w:val="00AC2224"/>
    <w:rsid w:val="00AC3C73"/>
    <w:rsid w:val="00AD18AA"/>
    <w:rsid w:val="00AD1FDD"/>
    <w:rsid w:val="00AD2213"/>
    <w:rsid w:val="00AD31F8"/>
    <w:rsid w:val="00AD5EF5"/>
    <w:rsid w:val="00AE044F"/>
    <w:rsid w:val="00AE0FFA"/>
    <w:rsid w:val="00AE273A"/>
    <w:rsid w:val="00AE2CF5"/>
    <w:rsid w:val="00AE48F2"/>
    <w:rsid w:val="00AE491A"/>
    <w:rsid w:val="00AE4BC2"/>
    <w:rsid w:val="00AF2668"/>
    <w:rsid w:val="00AF3AAE"/>
    <w:rsid w:val="00AF3BC2"/>
    <w:rsid w:val="00AF4DF7"/>
    <w:rsid w:val="00B20A11"/>
    <w:rsid w:val="00B21A60"/>
    <w:rsid w:val="00B22732"/>
    <w:rsid w:val="00B23565"/>
    <w:rsid w:val="00B25A89"/>
    <w:rsid w:val="00B31141"/>
    <w:rsid w:val="00B3302B"/>
    <w:rsid w:val="00B368FF"/>
    <w:rsid w:val="00B37CF5"/>
    <w:rsid w:val="00B4007F"/>
    <w:rsid w:val="00B40600"/>
    <w:rsid w:val="00B4300C"/>
    <w:rsid w:val="00B43E20"/>
    <w:rsid w:val="00B46523"/>
    <w:rsid w:val="00B505CE"/>
    <w:rsid w:val="00B50AD7"/>
    <w:rsid w:val="00B57B32"/>
    <w:rsid w:val="00B774C1"/>
    <w:rsid w:val="00B8042A"/>
    <w:rsid w:val="00B90E26"/>
    <w:rsid w:val="00B93AED"/>
    <w:rsid w:val="00BA146D"/>
    <w:rsid w:val="00BA2CC3"/>
    <w:rsid w:val="00BA415B"/>
    <w:rsid w:val="00BA7665"/>
    <w:rsid w:val="00BB0275"/>
    <w:rsid w:val="00BB40BC"/>
    <w:rsid w:val="00BC2274"/>
    <w:rsid w:val="00BC30E6"/>
    <w:rsid w:val="00BC3241"/>
    <w:rsid w:val="00BD41B0"/>
    <w:rsid w:val="00BE007B"/>
    <w:rsid w:val="00BE317F"/>
    <w:rsid w:val="00BE7B6E"/>
    <w:rsid w:val="00BF0CCC"/>
    <w:rsid w:val="00BF7EF9"/>
    <w:rsid w:val="00C0423F"/>
    <w:rsid w:val="00C04981"/>
    <w:rsid w:val="00C05BC2"/>
    <w:rsid w:val="00C12397"/>
    <w:rsid w:val="00C2056F"/>
    <w:rsid w:val="00C2492A"/>
    <w:rsid w:val="00C255BB"/>
    <w:rsid w:val="00C25AF0"/>
    <w:rsid w:val="00C332F1"/>
    <w:rsid w:val="00C509BD"/>
    <w:rsid w:val="00C50CFA"/>
    <w:rsid w:val="00C5140A"/>
    <w:rsid w:val="00C51D34"/>
    <w:rsid w:val="00C53583"/>
    <w:rsid w:val="00C55F33"/>
    <w:rsid w:val="00C60CC9"/>
    <w:rsid w:val="00C663FE"/>
    <w:rsid w:val="00C66C10"/>
    <w:rsid w:val="00C76F8F"/>
    <w:rsid w:val="00C776BE"/>
    <w:rsid w:val="00C77CDA"/>
    <w:rsid w:val="00C85970"/>
    <w:rsid w:val="00C932CA"/>
    <w:rsid w:val="00C93D16"/>
    <w:rsid w:val="00C93E76"/>
    <w:rsid w:val="00CA15B5"/>
    <w:rsid w:val="00CA288E"/>
    <w:rsid w:val="00CA6F05"/>
    <w:rsid w:val="00CA7351"/>
    <w:rsid w:val="00CB1D7F"/>
    <w:rsid w:val="00CB3C00"/>
    <w:rsid w:val="00CB404E"/>
    <w:rsid w:val="00CB4627"/>
    <w:rsid w:val="00CB7389"/>
    <w:rsid w:val="00CC03EE"/>
    <w:rsid w:val="00CC0E2B"/>
    <w:rsid w:val="00CC51F0"/>
    <w:rsid w:val="00CC52A8"/>
    <w:rsid w:val="00CC59E0"/>
    <w:rsid w:val="00CC7666"/>
    <w:rsid w:val="00CD1A43"/>
    <w:rsid w:val="00CD527E"/>
    <w:rsid w:val="00CD7325"/>
    <w:rsid w:val="00CD7549"/>
    <w:rsid w:val="00CE0323"/>
    <w:rsid w:val="00CF0335"/>
    <w:rsid w:val="00CF4F15"/>
    <w:rsid w:val="00CF7A8B"/>
    <w:rsid w:val="00D06E71"/>
    <w:rsid w:val="00D10117"/>
    <w:rsid w:val="00D103A7"/>
    <w:rsid w:val="00D1042F"/>
    <w:rsid w:val="00D109A8"/>
    <w:rsid w:val="00D23239"/>
    <w:rsid w:val="00D24AEC"/>
    <w:rsid w:val="00D26500"/>
    <w:rsid w:val="00D2654E"/>
    <w:rsid w:val="00D306D7"/>
    <w:rsid w:val="00D4022A"/>
    <w:rsid w:val="00D54F53"/>
    <w:rsid w:val="00D573E6"/>
    <w:rsid w:val="00D70FF2"/>
    <w:rsid w:val="00D72885"/>
    <w:rsid w:val="00D73178"/>
    <w:rsid w:val="00D77C0E"/>
    <w:rsid w:val="00D8141D"/>
    <w:rsid w:val="00D86680"/>
    <w:rsid w:val="00D905B2"/>
    <w:rsid w:val="00D92107"/>
    <w:rsid w:val="00D92D6A"/>
    <w:rsid w:val="00D9581C"/>
    <w:rsid w:val="00DA2273"/>
    <w:rsid w:val="00DB1FAC"/>
    <w:rsid w:val="00DB3192"/>
    <w:rsid w:val="00DB41B3"/>
    <w:rsid w:val="00DB5465"/>
    <w:rsid w:val="00DB6195"/>
    <w:rsid w:val="00DC0FEC"/>
    <w:rsid w:val="00DD26EB"/>
    <w:rsid w:val="00DD4492"/>
    <w:rsid w:val="00DD6889"/>
    <w:rsid w:val="00DE249F"/>
    <w:rsid w:val="00DE3291"/>
    <w:rsid w:val="00DF2996"/>
    <w:rsid w:val="00DF459C"/>
    <w:rsid w:val="00DF7313"/>
    <w:rsid w:val="00E02D17"/>
    <w:rsid w:val="00E04400"/>
    <w:rsid w:val="00E05C64"/>
    <w:rsid w:val="00E063DC"/>
    <w:rsid w:val="00E07254"/>
    <w:rsid w:val="00E111A0"/>
    <w:rsid w:val="00E12924"/>
    <w:rsid w:val="00E1510C"/>
    <w:rsid w:val="00E15E9E"/>
    <w:rsid w:val="00E17B88"/>
    <w:rsid w:val="00E17C53"/>
    <w:rsid w:val="00E241A7"/>
    <w:rsid w:val="00E244E9"/>
    <w:rsid w:val="00E25419"/>
    <w:rsid w:val="00E27772"/>
    <w:rsid w:val="00E313EE"/>
    <w:rsid w:val="00E32165"/>
    <w:rsid w:val="00E344E5"/>
    <w:rsid w:val="00E351EF"/>
    <w:rsid w:val="00E35DE5"/>
    <w:rsid w:val="00E401CA"/>
    <w:rsid w:val="00E50E6F"/>
    <w:rsid w:val="00E53D2F"/>
    <w:rsid w:val="00E701B6"/>
    <w:rsid w:val="00E7400D"/>
    <w:rsid w:val="00E83E8F"/>
    <w:rsid w:val="00E8627F"/>
    <w:rsid w:val="00E90E3A"/>
    <w:rsid w:val="00E90EA4"/>
    <w:rsid w:val="00EA07D5"/>
    <w:rsid w:val="00EA2663"/>
    <w:rsid w:val="00EA2FBC"/>
    <w:rsid w:val="00EB3628"/>
    <w:rsid w:val="00EB406B"/>
    <w:rsid w:val="00EB601C"/>
    <w:rsid w:val="00EB63C7"/>
    <w:rsid w:val="00EC566B"/>
    <w:rsid w:val="00ED03C7"/>
    <w:rsid w:val="00ED16A5"/>
    <w:rsid w:val="00ED3AC1"/>
    <w:rsid w:val="00EE6551"/>
    <w:rsid w:val="00EE6E4F"/>
    <w:rsid w:val="00EE70F0"/>
    <w:rsid w:val="00EF59DE"/>
    <w:rsid w:val="00EF62B1"/>
    <w:rsid w:val="00F0245C"/>
    <w:rsid w:val="00F13385"/>
    <w:rsid w:val="00F1487D"/>
    <w:rsid w:val="00F157E0"/>
    <w:rsid w:val="00F250DB"/>
    <w:rsid w:val="00F303F5"/>
    <w:rsid w:val="00F36DEF"/>
    <w:rsid w:val="00F471B2"/>
    <w:rsid w:val="00F5388B"/>
    <w:rsid w:val="00F55A61"/>
    <w:rsid w:val="00F612EB"/>
    <w:rsid w:val="00F67A69"/>
    <w:rsid w:val="00F706E2"/>
    <w:rsid w:val="00F7224B"/>
    <w:rsid w:val="00F73B94"/>
    <w:rsid w:val="00F753E0"/>
    <w:rsid w:val="00F81660"/>
    <w:rsid w:val="00F83791"/>
    <w:rsid w:val="00F849B8"/>
    <w:rsid w:val="00F85F29"/>
    <w:rsid w:val="00F8692B"/>
    <w:rsid w:val="00F869AF"/>
    <w:rsid w:val="00F870C6"/>
    <w:rsid w:val="00F93522"/>
    <w:rsid w:val="00F93D94"/>
    <w:rsid w:val="00F9417E"/>
    <w:rsid w:val="00F96356"/>
    <w:rsid w:val="00F967F6"/>
    <w:rsid w:val="00FA0990"/>
    <w:rsid w:val="00FA37F7"/>
    <w:rsid w:val="00FB0C01"/>
    <w:rsid w:val="00FC6A94"/>
    <w:rsid w:val="00FD1FF4"/>
    <w:rsid w:val="00FD3D62"/>
    <w:rsid w:val="00FE2648"/>
    <w:rsid w:val="00FE4B8F"/>
    <w:rsid w:val="00FE7708"/>
    <w:rsid w:val="00FF115C"/>
    <w:rsid w:val="00FF22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9219E"/>
  <w15:chartTrackingRefBased/>
  <w15:docId w15:val="{B68A7B11-ADBD-443A-81C6-DEAF96314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0F5B"/>
    <w:pPr>
      <w:spacing w:after="200" w:line="276" w:lineRule="auto"/>
    </w:pPr>
    <w:rPr>
      <w:sz w:val="22"/>
      <w:szCs w:val="22"/>
      <w:lang w:eastAsia="en-US"/>
    </w:rPr>
  </w:style>
  <w:style w:type="paragraph" w:styleId="Nagwek1">
    <w:name w:val="heading 1"/>
    <w:basedOn w:val="Normalny"/>
    <w:next w:val="Normalny"/>
    <w:link w:val="Nagwek1Znak"/>
    <w:qFormat/>
    <w:rsid w:val="00A47987"/>
    <w:pPr>
      <w:keepNext/>
      <w:spacing w:before="240" w:after="60"/>
      <w:outlineLvl w:val="0"/>
    </w:pPr>
    <w:rPr>
      <w:rFonts w:ascii="Cambria" w:eastAsia="Times New Roman" w:hAnsi="Cambria"/>
      <w:b/>
      <w:kern w:val="32"/>
      <w:sz w:val="32"/>
      <w:szCs w:val="20"/>
      <w:lang w:val="x-none" w:eastAsia="x-none"/>
    </w:rPr>
  </w:style>
  <w:style w:type="paragraph" w:styleId="Nagwek2">
    <w:name w:val="heading 2"/>
    <w:basedOn w:val="Normalny"/>
    <w:next w:val="Normalny"/>
    <w:link w:val="Nagwek2Znak"/>
    <w:uiPriority w:val="9"/>
    <w:unhideWhenUsed/>
    <w:qFormat/>
    <w:rsid w:val="007F75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F75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C01E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C01EC"/>
    <w:rPr>
      <w:rFonts w:ascii="Tahoma" w:hAnsi="Tahoma" w:cs="Tahoma"/>
      <w:sz w:val="16"/>
      <w:szCs w:val="16"/>
    </w:rPr>
  </w:style>
  <w:style w:type="paragraph" w:styleId="Nagwek">
    <w:name w:val="header"/>
    <w:basedOn w:val="Normalny"/>
    <w:link w:val="NagwekZnak"/>
    <w:uiPriority w:val="99"/>
    <w:unhideWhenUsed/>
    <w:rsid w:val="00F870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0C6"/>
  </w:style>
  <w:style w:type="paragraph" w:styleId="Stopka">
    <w:name w:val="footer"/>
    <w:basedOn w:val="Normalny"/>
    <w:link w:val="StopkaZnak"/>
    <w:uiPriority w:val="99"/>
    <w:unhideWhenUsed/>
    <w:rsid w:val="00F870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0C6"/>
  </w:style>
  <w:style w:type="paragraph" w:customStyle="1" w:styleId="Default">
    <w:name w:val="Default"/>
    <w:basedOn w:val="Normalny"/>
    <w:rsid w:val="00E111A0"/>
    <w:pPr>
      <w:autoSpaceDE w:val="0"/>
      <w:autoSpaceDN w:val="0"/>
      <w:spacing w:after="0" w:line="240" w:lineRule="auto"/>
    </w:pPr>
    <w:rPr>
      <w:rFonts w:ascii="Times New Roman" w:hAnsi="Times New Roman"/>
      <w:color w:val="000000"/>
      <w:sz w:val="24"/>
      <w:szCs w:val="24"/>
      <w:lang w:eastAsia="pl-PL"/>
    </w:rPr>
  </w:style>
  <w:style w:type="character" w:styleId="Hipercze">
    <w:name w:val="Hyperlink"/>
    <w:uiPriority w:val="99"/>
    <w:unhideWhenUsed/>
    <w:rsid w:val="00FA0990"/>
    <w:rPr>
      <w:color w:val="0563C1"/>
      <w:u w:val="single"/>
    </w:rPr>
  </w:style>
  <w:style w:type="character" w:customStyle="1" w:styleId="Nagwek1Znak">
    <w:name w:val="Nagłówek 1 Znak"/>
    <w:link w:val="Nagwek1"/>
    <w:rsid w:val="00A47987"/>
    <w:rPr>
      <w:rFonts w:ascii="Cambria" w:eastAsia="Times New Roman" w:hAnsi="Cambria"/>
      <w:b/>
      <w:kern w:val="32"/>
      <w:sz w:val="32"/>
    </w:rPr>
  </w:style>
  <w:style w:type="paragraph" w:styleId="Akapitzlist">
    <w:name w:val="List Paragraph"/>
    <w:basedOn w:val="Normalny"/>
    <w:link w:val="AkapitzlistZnak"/>
    <w:uiPriority w:val="34"/>
    <w:qFormat/>
    <w:rsid w:val="00A47987"/>
    <w:rPr>
      <w:szCs w:val="20"/>
      <w:lang w:eastAsia="pl-PL"/>
    </w:rPr>
  </w:style>
  <w:style w:type="table" w:styleId="Tabela-Siatka">
    <w:name w:val="Table Grid"/>
    <w:basedOn w:val="Standardowy"/>
    <w:uiPriority w:val="59"/>
    <w:rsid w:val="00423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ualHeading3">
    <w:name w:val="Manual Heading 3"/>
    <w:basedOn w:val="Normalny"/>
    <w:next w:val="Normalny"/>
    <w:rsid w:val="007F7543"/>
    <w:pPr>
      <w:keepNext/>
      <w:tabs>
        <w:tab w:val="left" w:pos="850"/>
      </w:tabs>
      <w:spacing w:before="120" w:after="120" w:line="240" w:lineRule="auto"/>
      <w:ind w:left="850" w:hanging="850"/>
      <w:jc w:val="both"/>
      <w:outlineLvl w:val="2"/>
    </w:pPr>
    <w:rPr>
      <w:rFonts w:ascii="Times New Roman" w:hAnsi="Times New Roman"/>
      <w:i/>
      <w:sz w:val="24"/>
      <w:szCs w:val="20"/>
      <w:lang w:eastAsia="en-GB"/>
    </w:rPr>
  </w:style>
  <w:style w:type="character" w:customStyle="1" w:styleId="Nagwek2Znak">
    <w:name w:val="Nagłówek 2 Znak"/>
    <w:basedOn w:val="Domylnaczcionkaakapitu"/>
    <w:link w:val="Nagwek2"/>
    <w:uiPriority w:val="9"/>
    <w:rsid w:val="007F7543"/>
    <w:rPr>
      <w:rFonts w:asciiTheme="majorHAnsi" w:eastAsiaTheme="majorEastAsia" w:hAnsiTheme="majorHAnsi" w:cstheme="majorBidi"/>
      <w:color w:val="2E74B5" w:themeColor="accent1" w:themeShade="BF"/>
      <w:sz w:val="26"/>
      <w:szCs w:val="26"/>
      <w:lang w:eastAsia="en-US"/>
    </w:rPr>
  </w:style>
  <w:style w:type="character" w:customStyle="1" w:styleId="Nagwek3Znak">
    <w:name w:val="Nagłówek 3 Znak"/>
    <w:basedOn w:val="Domylnaczcionkaakapitu"/>
    <w:link w:val="Nagwek3"/>
    <w:uiPriority w:val="9"/>
    <w:rsid w:val="007F7543"/>
    <w:rPr>
      <w:rFonts w:asciiTheme="majorHAnsi" w:eastAsiaTheme="majorEastAsia" w:hAnsiTheme="majorHAnsi" w:cstheme="majorBidi"/>
      <w:color w:val="1F4D78" w:themeColor="accent1" w:themeShade="7F"/>
      <w:sz w:val="24"/>
      <w:szCs w:val="24"/>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2050C"/>
    <w:pPr>
      <w:spacing w:after="0" w:line="240" w:lineRule="auto"/>
      <w:ind w:left="720" w:hanging="720"/>
      <w:jc w:val="both"/>
    </w:pPr>
    <w:rPr>
      <w:rFonts w:ascii="Times New Roman"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basedOn w:val="Domylnaczcionkaakapitu"/>
    <w:link w:val="Tekstprzypisudolnego"/>
    <w:uiPriority w:val="99"/>
    <w:rsid w:val="0072050C"/>
    <w:rPr>
      <w:rFonts w:ascii="Times New Roman" w:hAnsi="Times New Roman"/>
      <w:lang w:val="en-GB" w:eastAsia="en-GB"/>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2050C"/>
    <w:rPr>
      <w:shd w:val="clear" w:color="auto" w:fill="auto"/>
      <w:vertAlign w:val="superscript"/>
    </w:rPr>
  </w:style>
  <w:style w:type="paragraph" w:styleId="Listapunktowana2">
    <w:name w:val="List Bullet 2"/>
    <w:basedOn w:val="Normalny"/>
    <w:unhideWhenUsed/>
    <w:rsid w:val="00ED16A5"/>
    <w:pPr>
      <w:numPr>
        <w:numId w:val="2"/>
      </w:numPr>
      <w:spacing w:before="120" w:after="120" w:line="240" w:lineRule="auto"/>
      <w:contextualSpacing/>
      <w:jc w:val="both"/>
    </w:pPr>
    <w:rPr>
      <w:rFonts w:ascii="Times New Roman" w:hAnsi="Times New Roman"/>
      <w:sz w:val="24"/>
      <w:szCs w:val="20"/>
      <w:lang w:eastAsia="en-GB"/>
    </w:rPr>
  </w:style>
  <w:style w:type="character" w:styleId="Tekstzastpczy">
    <w:name w:val="Placeholder Text"/>
    <w:basedOn w:val="Domylnaczcionkaakapitu"/>
    <w:uiPriority w:val="99"/>
    <w:semiHidden/>
    <w:rsid w:val="005A2DCA"/>
    <w:rPr>
      <w:color w:val="808080"/>
    </w:rPr>
  </w:style>
  <w:style w:type="character" w:customStyle="1" w:styleId="AkapitzlistZnak">
    <w:name w:val="Akapit z listą Znak"/>
    <w:link w:val="Akapitzlist"/>
    <w:uiPriority w:val="34"/>
    <w:locked/>
    <w:rsid w:val="00046F17"/>
    <w:rPr>
      <w:sz w:val="22"/>
    </w:rPr>
  </w:style>
  <w:style w:type="character" w:styleId="Odwoaniedokomentarza">
    <w:name w:val="annotation reference"/>
    <w:basedOn w:val="Domylnaczcionkaakapitu"/>
    <w:uiPriority w:val="99"/>
    <w:semiHidden/>
    <w:unhideWhenUsed/>
    <w:rsid w:val="00F849B8"/>
    <w:rPr>
      <w:sz w:val="16"/>
      <w:szCs w:val="16"/>
    </w:rPr>
  </w:style>
  <w:style w:type="paragraph" w:styleId="Tekstkomentarza">
    <w:name w:val="annotation text"/>
    <w:basedOn w:val="Normalny"/>
    <w:link w:val="TekstkomentarzaZnak"/>
    <w:uiPriority w:val="99"/>
    <w:semiHidden/>
    <w:unhideWhenUsed/>
    <w:rsid w:val="00F849B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849B8"/>
    <w:rPr>
      <w:lang w:eastAsia="en-US"/>
    </w:rPr>
  </w:style>
  <w:style w:type="paragraph" w:styleId="Tematkomentarza">
    <w:name w:val="annotation subject"/>
    <w:basedOn w:val="Tekstkomentarza"/>
    <w:next w:val="Tekstkomentarza"/>
    <w:link w:val="TematkomentarzaZnak"/>
    <w:uiPriority w:val="99"/>
    <w:semiHidden/>
    <w:unhideWhenUsed/>
    <w:rsid w:val="00F849B8"/>
    <w:rPr>
      <w:b/>
      <w:bCs/>
    </w:rPr>
  </w:style>
  <w:style w:type="character" w:customStyle="1" w:styleId="TematkomentarzaZnak">
    <w:name w:val="Temat komentarza Znak"/>
    <w:basedOn w:val="TekstkomentarzaZnak"/>
    <w:link w:val="Tematkomentarza"/>
    <w:uiPriority w:val="99"/>
    <w:semiHidden/>
    <w:rsid w:val="00F849B8"/>
    <w:rPr>
      <w:b/>
      <w:bCs/>
      <w:lang w:eastAsia="en-US"/>
    </w:rPr>
  </w:style>
  <w:style w:type="paragraph" w:styleId="Poprawka">
    <w:name w:val="Revision"/>
    <w:hidden/>
    <w:uiPriority w:val="99"/>
    <w:semiHidden/>
    <w:rsid w:val="00D905B2"/>
    <w:rPr>
      <w:sz w:val="22"/>
      <w:szCs w:val="22"/>
      <w:lang w:eastAsia="en-US"/>
    </w:rPr>
  </w:style>
  <w:style w:type="character" w:styleId="Pogrubienie">
    <w:name w:val="Strong"/>
    <w:qFormat/>
    <w:rsid w:val="00C50CFA"/>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57088">
      <w:bodyDiv w:val="1"/>
      <w:marLeft w:val="0"/>
      <w:marRight w:val="0"/>
      <w:marTop w:val="0"/>
      <w:marBottom w:val="0"/>
      <w:divBdr>
        <w:top w:val="none" w:sz="0" w:space="0" w:color="auto"/>
        <w:left w:val="none" w:sz="0" w:space="0" w:color="auto"/>
        <w:bottom w:val="none" w:sz="0" w:space="0" w:color="auto"/>
        <w:right w:val="none" w:sz="0" w:space="0" w:color="auto"/>
      </w:divBdr>
    </w:div>
    <w:div w:id="123819394">
      <w:bodyDiv w:val="1"/>
      <w:marLeft w:val="0"/>
      <w:marRight w:val="0"/>
      <w:marTop w:val="0"/>
      <w:marBottom w:val="0"/>
      <w:divBdr>
        <w:top w:val="none" w:sz="0" w:space="0" w:color="auto"/>
        <w:left w:val="none" w:sz="0" w:space="0" w:color="auto"/>
        <w:bottom w:val="none" w:sz="0" w:space="0" w:color="auto"/>
        <w:right w:val="none" w:sz="0" w:space="0" w:color="auto"/>
      </w:divBdr>
    </w:div>
    <w:div w:id="792555821">
      <w:bodyDiv w:val="1"/>
      <w:marLeft w:val="0"/>
      <w:marRight w:val="0"/>
      <w:marTop w:val="0"/>
      <w:marBottom w:val="0"/>
      <w:divBdr>
        <w:top w:val="none" w:sz="0" w:space="0" w:color="auto"/>
        <w:left w:val="none" w:sz="0" w:space="0" w:color="auto"/>
        <w:bottom w:val="none" w:sz="0" w:space="0" w:color="auto"/>
        <w:right w:val="none" w:sz="0" w:space="0" w:color="auto"/>
      </w:divBdr>
    </w:div>
    <w:div w:id="1028798795">
      <w:bodyDiv w:val="1"/>
      <w:marLeft w:val="0"/>
      <w:marRight w:val="0"/>
      <w:marTop w:val="0"/>
      <w:marBottom w:val="0"/>
      <w:divBdr>
        <w:top w:val="none" w:sz="0" w:space="0" w:color="auto"/>
        <w:left w:val="none" w:sz="0" w:space="0" w:color="auto"/>
        <w:bottom w:val="none" w:sz="0" w:space="0" w:color="auto"/>
        <w:right w:val="none" w:sz="0" w:space="0" w:color="auto"/>
      </w:divBdr>
    </w:div>
    <w:div w:id="1123891183">
      <w:bodyDiv w:val="1"/>
      <w:marLeft w:val="0"/>
      <w:marRight w:val="0"/>
      <w:marTop w:val="0"/>
      <w:marBottom w:val="0"/>
      <w:divBdr>
        <w:top w:val="none" w:sz="0" w:space="0" w:color="auto"/>
        <w:left w:val="none" w:sz="0" w:space="0" w:color="auto"/>
        <w:bottom w:val="none" w:sz="0" w:space="0" w:color="auto"/>
        <w:right w:val="none" w:sz="0" w:space="0" w:color="auto"/>
      </w:divBdr>
    </w:div>
    <w:div w:id="132809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893D2-B3A6-4565-9A39-3BDAF5B68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5002</Words>
  <Characters>30018</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34951</CharactersWithSpaces>
  <SharedDoc>false</SharedDoc>
  <HLinks>
    <vt:vector size="6" baseType="variant">
      <vt:variant>
        <vt:i4>4849707</vt:i4>
      </vt:variant>
      <vt:variant>
        <vt:i4>0</vt:i4>
      </vt:variant>
      <vt:variant>
        <vt:i4>0</vt:i4>
      </vt:variant>
      <vt:variant>
        <vt:i4>5</vt:i4>
      </vt:variant>
      <vt:variant>
        <vt:lpwstr>mailto:inspektor.ochrony@umww.pl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WUP</dc:creator>
  <cp:keywords/>
  <cp:lastModifiedBy>Wasilewska Katarzyna</cp:lastModifiedBy>
  <cp:revision>7</cp:revision>
  <cp:lastPrinted>2018-06-04T08:49:00Z</cp:lastPrinted>
  <dcterms:created xsi:type="dcterms:W3CDTF">2025-01-20T07:26:00Z</dcterms:created>
  <dcterms:modified xsi:type="dcterms:W3CDTF">2025-11-19T09:14:00Z</dcterms:modified>
</cp:coreProperties>
</file>